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2B568E">
      <w:pPr>
        <w:pStyle w:val="BodyText"/>
        <w:widowControl w:val="0"/>
        <w:tabs>
          <w:tab w:val="left" w:pos="3544"/>
        </w:tabs>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090C52"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ЗАКУПКE У ОДНОГО ЛИЦА, ОБУСЛОВЛЕННАЯ БЕЗОТЛАГАТЕЛЬНОСТЬЮ</w:t>
      </w:r>
    </w:p>
    <w:p w:rsidR="00E767AB" w:rsidRPr="00BF0BA5"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E767AB"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E767AB" w:rsidRPr="00E767AB">
        <w:rPr>
          <w:rFonts w:ascii="GHEA Grapalat" w:hAnsi="GHEA Grapalat"/>
          <w:i w:val="0"/>
          <w:sz w:val="24"/>
          <w:szCs w:val="24"/>
        </w:rPr>
        <w:t>22 ноябрья</w:t>
      </w:r>
      <w:r w:rsidRPr="009044F1">
        <w:rPr>
          <w:rFonts w:ascii="GHEA Grapalat" w:hAnsi="GHEA Grapalat"/>
          <w:i w:val="0"/>
          <w:sz w:val="24"/>
          <w:szCs w:val="24"/>
        </w:rPr>
        <w:t xml:space="preserve"> 20</w:t>
      </w:r>
      <w:r w:rsidR="00541D38" w:rsidRPr="00853289">
        <w:rPr>
          <w:rFonts w:ascii="GHEA Grapalat" w:hAnsi="GHEA Grapalat"/>
          <w:i w:val="0"/>
          <w:sz w:val="24"/>
          <w:szCs w:val="24"/>
        </w:rPr>
        <w:t>21</w:t>
      </w:r>
      <w:r w:rsidRPr="009044F1">
        <w:rPr>
          <w:rFonts w:ascii="GHEA Grapalat" w:hAnsi="GHEA Grapalat"/>
          <w:i w:val="0"/>
          <w:sz w:val="24"/>
          <w:szCs w:val="24"/>
        </w:rPr>
        <w:t>года номер</w:t>
      </w:r>
      <w:r w:rsidR="00E767AB" w:rsidRPr="00E767AB">
        <w:rPr>
          <w:rFonts w:ascii="GHEA Grapalat" w:hAnsi="GHEA Grapalat"/>
          <w:i w:val="0"/>
          <w:sz w:val="24"/>
          <w:szCs w:val="24"/>
        </w:rPr>
        <w:t>2</w:t>
      </w:r>
    </w:p>
    <w:p w:rsidR="0091042F" w:rsidRPr="00BF0BA5"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E767AB" w:rsidRPr="00E767AB">
        <w:rPr>
          <w:rFonts w:ascii="GHEA Grapalat" w:hAnsi="GHEA Grapalat"/>
          <w:i w:val="0"/>
          <w:sz w:val="24"/>
          <w:szCs w:val="24"/>
        </w:rPr>
        <w:t xml:space="preserve"> </w:t>
      </w:r>
      <w:r w:rsidR="00BF0BA5">
        <w:rPr>
          <w:rFonts w:ascii="GHEA Grapalat" w:hAnsi="GHEA Grapalat"/>
          <w:i w:val="0"/>
          <w:sz w:val="24"/>
          <w:szCs w:val="24"/>
        </w:rPr>
        <w:t>ԵՔԿԱ-ՀՄԱԾՁԲ-21/31-2</w:t>
      </w:r>
    </w:p>
    <w:p w:rsidR="0091042F" w:rsidRPr="00BF0BA5" w:rsidRDefault="0091042F" w:rsidP="00B46D58">
      <w:pPr>
        <w:pStyle w:val="BodyTextIndent"/>
        <w:widowControl w:val="0"/>
        <w:spacing w:after="160" w:line="240" w:lineRule="auto"/>
        <w:rPr>
          <w:rFonts w:ascii="GHEA Grapalat" w:hAnsi="GHEA Grapalat"/>
          <w:i w:val="0"/>
          <w:sz w:val="22"/>
          <w:szCs w:val="22"/>
        </w:rPr>
      </w:pPr>
    </w:p>
    <w:p w:rsidR="00642EFE" w:rsidRPr="00BF0BA5" w:rsidRDefault="00642EFE" w:rsidP="00BF0BA5">
      <w:pPr>
        <w:pStyle w:val="BodyTextIndent"/>
        <w:widowControl w:val="0"/>
        <w:spacing w:line="240" w:lineRule="auto"/>
        <w:ind w:firstLine="709"/>
        <w:rPr>
          <w:rFonts w:ascii="GHEA Grapalat" w:hAnsi="GHEA Grapalat"/>
          <w:i w:val="0"/>
          <w:sz w:val="22"/>
          <w:szCs w:val="22"/>
        </w:rPr>
      </w:pPr>
      <w:r w:rsidRPr="00BF0BA5">
        <w:rPr>
          <w:rFonts w:ascii="GHEA Grapalat" w:hAnsi="GHEA Grapalat"/>
          <w:i w:val="0"/>
          <w:sz w:val="22"/>
          <w:szCs w:val="22"/>
        </w:rPr>
        <w:t xml:space="preserve">Заказчик </w:t>
      </w:r>
      <w:r w:rsidR="00541D38" w:rsidRPr="00BF0BA5">
        <w:rPr>
          <w:rFonts w:ascii="GHEA Grapalat" w:hAnsi="GHEA Grapalat"/>
          <w:i w:val="0"/>
          <w:sz w:val="22"/>
          <w:szCs w:val="22"/>
        </w:rPr>
        <w:t xml:space="preserve">Фонд </w:t>
      </w:r>
      <w:r w:rsidR="00E767AB" w:rsidRPr="00BF0BA5">
        <w:rPr>
          <w:rFonts w:ascii="GHEA Grapalat" w:hAnsi="GHEA Grapalat"/>
          <w:i w:val="0"/>
          <w:sz w:val="22"/>
          <w:szCs w:val="22"/>
        </w:rPr>
        <w:t>ОПО “ЕРЕВАНСКИЙ ЗООПАРК”</w:t>
      </w:r>
      <w:r w:rsidRPr="00BF0BA5">
        <w:rPr>
          <w:rFonts w:ascii="GHEA Grapalat" w:hAnsi="GHEA Grapalat"/>
          <w:i w:val="0"/>
          <w:sz w:val="22"/>
          <w:szCs w:val="22"/>
        </w:rPr>
        <w:t>, находящийся по адресу:</w:t>
      </w:r>
      <w:r w:rsidR="00853289" w:rsidRPr="00BF0BA5">
        <w:rPr>
          <w:rFonts w:ascii="GHEA Grapalat" w:hAnsi="GHEA Grapalat"/>
          <w:i w:val="0"/>
          <w:sz w:val="22"/>
          <w:szCs w:val="22"/>
        </w:rPr>
        <w:t xml:space="preserve">г. Ереван, </w:t>
      </w:r>
      <w:r w:rsidR="00E767AB" w:rsidRPr="00BF0BA5">
        <w:rPr>
          <w:rFonts w:ascii="GHEA Grapalat" w:hAnsi="GHEA Grapalat"/>
          <w:i w:val="0"/>
          <w:sz w:val="22"/>
          <w:szCs w:val="22"/>
        </w:rPr>
        <w:t>Мясникян 20</w:t>
      </w:r>
      <w:r w:rsidR="00BF0BA5" w:rsidRPr="00BF0BA5">
        <w:rPr>
          <w:rFonts w:ascii="GHEA Grapalat" w:hAnsi="GHEA Grapalat"/>
          <w:i w:val="0"/>
          <w:sz w:val="22"/>
          <w:szCs w:val="22"/>
        </w:rPr>
        <w:t xml:space="preserve">, </w:t>
      </w:r>
      <w:r w:rsidRPr="00BF0BA5">
        <w:rPr>
          <w:rFonts w:ascii="GHEA Grapalat" w:hAnsi="GHEA Grapalat"/>
          <w:i w:val="0"/>
          <w:sz w:val="22"/>
          <w:szCs w:val="22"/>
        </w:rPr>
        <w:t xml:space="preserve">объявляет </w:t>
      </w:r>
      <w:r w:rsidR="00090C52" w:rsidRPr="00BF0BA5">
        <w:rPr>
          <w:rFonts w:ascii="GHEA Grapalat" w:hAnsi="GHEA Grapalat"/>
          <w:i w:val="0"/>
          <w:sz w:val="22"/>
          <w:szCs w:val="22"/>
        </w:rPr>
        <w:t>закупка у одного лица, обусловленная безотлагательностью</w:t>
      </w:r>
      <w:r w:rsidRPr="00BF0BA5">
        <w:rPr>
          <w:rFonts w:ascii="GHEA Grapalat" w:hAnsi="GHEA Grapalat"/>
          <w:i w:val="0"/>
          <w:sz w:val="22"/>
          <w:szCs w:val="22"/>
        </w:rPr>
        <w:t>, который проводится одним этапом</w:t>
      </w:r>
      <w:r w:rsidR="00D06573" w:rsidRPr="00BF0BA5">
        <w:rPr>
          <w:rFonts w:ascii="GHEA Grapalat" w:hAnsi="GHEA Grapalat"/>
          <w:i w:val="0"/>
          <w:sz w:val="22"/>
          <w:szCs w:val="22"/>
        </w:rPr>
        <w:t>.</w:t>
      </w:r>
    </w:p>
    <w:p w:rsidR="00341A74" w:rsidRPr="00BF0BA5" w:rsidRDefault="00A20B69"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 xml:space="preserve">Участнику, отобранному по итогам </w:t>
      </w:r>
      <w:r w:rsidR="0041023E" w:rsidRPr="00BF0BA5">
        <w:rPr>
          <w:rFonts w:ascii="GHEA Grapalat" w:hAnsi="GHEA Grapalat"/>
          <w:i w:val="0"/>
          <w:sz w:val="22"/>
          <w:szCs w:val="22"/>
        </w:rPr>
        <w:t>настоящей процедуры</w:t>
      </w:r>
      <w:r w:rsidRPr="00BF0BA5">
        <w:rPr>
          <w:rFonts w:ascii="GHEA Grapalat" w:hAnsi="GHEA Grapalat"/>
          <w:i w:val="0"/>
          <w:sz w:val="22"/>
          <w:szCs w:val="22"/>
        </w:rPr>
        <w:t>, в</w:t>
      </w:r>
      <w:r w:rsidR="00782D60" w:rsidRPr="00BF0BA5">
        <w:rPr>
          <w:rFonts w:ascii="Courier New" w:hAnsi="Courier New" w:cs="Courier New"/>
          <w:i w:val="0"/>
          <w:sz w:val="22"/>
          <w:szCs w:val="22"/>
          <w:lang w:val="en-US"/>
        </w:rPr>
        <w:t> </w:t>
      </w:r>
      <w:r w:rsidRPr="00BF0BA5">
        <w:rPr>
          <w:rFonts w:ascii="GHEA Grapalat" w:hAnsi="GHEA Grapalat"/>
          <w:i w:val="0"/>
          <w:spacing w:val="6"/>
          <w:sz w:val="22"/>
          <w:szCs w:val="22"/>
        </w:rPr>
        <w:t>установленном</w:t>
      </w:r>
      <w:r w:rsidR="00782D60" w:rsidRPr="00BF0BA5">
        <w:rPr>
          <w:rFonts w:ascii="Courier New" w:hAnsi="Courier New" w:cs="Courier New"/>
          <w:i w:val="0"/>
          <w:spacing w:val="6"/>
          <w:sz w:val="22"/>
          <w:szCs w:val="22"/>
          <w:lang w:val="en-US"/>
        </w:rPr>
        <w:t> </w:t>
      </w:r>
      <w:r w:rsidRPr="00BF0BA5">
        <w:rPr>
          <w:rFonts w:ascii="GHEA Grapalat" w:hAnsi="GHEA Grapalat"/>
          <w:i w:val="0"/>
          <w:spacing w:val="6"/>
          <w:sz w:val="22"/>
          <w:szCs w:val="22"/>
        </w:rPr>
        <w:t xml:space="preserve">порядке будет предложено заключить договор на поставку </w:t>
      </w:r>
      <w:r w:rsidR="00D06573" w:rsidRPr="00BF0BA5">
        <w:rPr>
          <w:rFonts w:ascii="GHEA Grapalat" w:hAnsi="GHEA Grapalat"/>
          <w:i w:val="0"/>
          <w:sz w:val="22"/>
          <w:szCs w:val="22"/>
        </w:rPr>
        <w:t xml:space="preserve">Услуги по </w:t>
      </w:r>
      <w:r w:rsidR="00E767AB" w:rsidRPr="00BF0BA5">
        <w:rPr>
          <w:rFonts w:ascii="GHEA Grapalat" w:hAnsi="GHEA Grapalat"/>
          <w:i w:val="0"/>
          <w:sz w:val="22"/>
          <w:szCs w:val="22"/>
        </w:rPr>
        <w:t>Защита общественной безопасности</w:t>
      </w:r>
      <w:r w:rsidR="00782D60" w:rsidRPr="00BF0BA5">
        <w:rPr>
          <w:rFonts w:ascii="GHEA Grapalat" w:hAnsi="GHEA Grapalat"/>
          <w:i w:val="0"/>
          <w:sz w:val="22"/>
          <w:szCs w:val="22"/>
        </w:rPr>
        <w:t>(далее — договор).</w:t>
      </w:r>
    </w:p>
    <w:p w:rsidR="00357D48" w:rsidRPr="00BF0BA5" w:rsidRDefault="00A20B69"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F0BA5">
        <w:rPr>
          <w:rFonts w:ascii="Courier New" w:hAnsi="Courier New" w:cs="Courier New"/>
          <w:i w:val="0"/>
          <w:sz w:val="22"/>
          <w:szCs w:val="22"/>
          <w:lang w:val="en-US"/>
        </w:rPr>
        <w:t> </w:t>
      </w:r>
      <w:r w:rsidR="00F95E94" w:rsidRPr="00BF0BA5">
        <w:rPr>
          <w:rFonts w:ascii="GHEA Grapalat" w:hAnsi="GHEA Grapalat"/>
          <w:i w:val="0"/>
          <w:sz w:val="22"/>
          <w:szCs w:val="22"/>
        </w:rPr>
        <w:t>настоящейпроцедуре</w:t>
      </w:r>
      <w:r w:rsidRPr="00BF0BA5">
        <w:rPr>
          <w:rFonts w:ascii="GHEA Grapalat" w:hAnsi="GHEA Grapalat"/>
          <w:i w:val="0"/>
          <w:sz w:val="22"/>
          <w:szCs w:val="22"/>
        </w:rPr>
        <w:t>.</w:t>
      </w:r>
    </w:p>
    <w:p w:rsidR="008B069D" w:rsidRPr="00BF0BA5" w:rsidRDefault="00052084"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 xml:space="preserve">Условия </w:t>
      </w:r>
      <w:r w:rsidR="00677658" w:rsidRPr="00BF0BA5">
        <w:rPr>
          <w:rFonts w:ascii="GHEA Grapalat" w:hAnsi="GHEA Grapalat"/>
          <w:i w:val="0"/>
          <w:sz w:val="22"/>
          <w:szCs w:val="22"/>
        </w:rPr>
        <w:t xml:space="preserve">предъявляемые </w:t>
      </w:r>
      <w:r w:rsidR="00FD0B1A" w:rsidRPr="00BF0BA5">
        <w:rPr>
          <w:rFonts w:ascii="GHEA Grapalat" w:hAnsi="GHEA Grapalat"/>
          <w:i w:val="0"/>
          <w:sz w:val="22"/>
          <w:szCs w:val="22"/>
        </w:rPr>
        <w:t xml:space="preserve">к </w:t>
      </w:r>
      <w:r w:rsidR="00677658" w:rsidRPr="00BF0BA5">
        <w:rPr>
          <w:rFonts w:ascii="GHEA Grapalat" w:hAnsi="GHEA Grapalat"/>
          <w:i w:val="0"/>
          <w:sz w:val="22"/>
          <w:szCs w:val="22"/>
        </w:rPr>
        <w:t xml:space="preserve">лицам, не имеющим права на участие в </w:t>
      </w:r>
      <w:r w:rsidRPr="00BF0BA5">
        <w:rPr>
          <w:rFonts w:ascii="GHEA Grapalat" w:hAnsi="GHEA Grapalat"/>
          <w:i w:val="0"/>
          <w:sz w:val="22"/>
          <w:szCs w:val="22"/>
        </w:rPr>
        <w:t xml:space="preserve"> данной </w:t>
      </w:r>
      <w:r w:rsidR="006F297B" w:rsidRPr="00BF0BA5">
        <w:rPr>
          <w:rFonts w:ascii="GHEA Grapalat" w:hAnsi="GHEA Grapalat"/>
          <w:i w:val="0"/>
          <w:sz w:val="22"/>
          <w:szCs w:val="22"/>
        </w:rPr>
        <w:t>процедуре</w:t>
      </w:r>
      <w:r w:rsidR="00677658" w:rsidRPr="00BF0BA5">
        <w:rPr>
          <w:rFonts w:ascii="GHEA Grapalat" w:hAnsi="GHEA Grapalat"/>
          <w:i w:val="0"/>
          <w:sz w:val="22"/>
          <w:szCs w:val="22"/>
        </w:rPr>
        <w:t>, а также участникам, установлены приглашением на настоящую процедуру.</w:t>
      </w:r>
    </w:p>
    <w:p w:rsidR="00357D48" w:rsidRPr="00BF0BA5" w:rsidRDefault="00EE73A8"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BF0BA5">
        <w:rPr>
          <w:rFonts w:ascii="GHEA Grapalat" w:hAnsi="GHEA Grapalat"/>
          <w:i w:val="0"/>
          <w:sz w:val="22"/>
          <w:szCs w:val="22"/>
        </w:rPr>
        <w:t xml:space="preserve">удовлетворительнопо </w:t>
      </w:r>
      <w:r w:rsidR="00830445" w:rsidRPr="00BF0BA5">
        <w:rPr>
          <w:rFonts w:ascii="GHEA Grapalat" w:hAnsi="GHEA Grapalat"/>
          <w:i w:val="0"/>
          <w:sz w:val="22"/>
          <w:szCs w:val="22"/>
        </w:rPr>
        <w:t xml:space="preserve">неценовым </w:t>
      </w:r>
      <w:r w:rsidR="007442CF" w:rsidRPr="00BF0BA5">
        <w:rPr>
          <w:rFonts w:ascii="GHEA Grapalat" w:hAnsi="GHEA Grapalat"/>
          <w:i w:val="0"/>
          <w:sz w:val="22"/>
          <w:szCs w:val="22"/>
        </w:rPr>
        <w:t>условиям</w:t>
      </w:r>
      <w:r w:rsidRPr="00BF0BA5">
        <w:rPr>
          <w:rFonts w:ascii="GHEA Grapalat" w:hAnsi="GHEA Grapalat"/>
          <w:i w:val="0"/>
          <w:sz w:val="22"/>
          <w:szCs w:val="22"/>
        </w:rPr>
        <w:t>, по принципу предпочтения, отдаваемого участнику, представившему м</w:t>
      </w:r>
      <w:r w:rsidR="003F762C" w:rsidRPr="00BF0BA5">
        <w:rPr>
          <w:rFonts w:ascii="GHEA Grapalat" w:hAnsi="GHEA Grapalat"/>
          <w:i w:val="0"/>
          <w:sz w:val="22"/>
          <w:szCs w:val="22"/>
        </w:rPr>
        <w:t>инимальное ценовое предложение.</w:t>
      </w:r>
    </w:p>
    <w:p w:rsidR="007E15A7" w:rsidRPr="00BF0BA5" w:rsidRDefault="00677658"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 xml:space="preserve">Для получения приглашения на </w:t>
      </w:r>
      <w:r w:rsidR="00830445" w:rsidRPr="00BF0BA5">
        <w:rPr>
          <w:rFonts w:ascii="GHEA Grapalat" w:hAnsi="GHEA Grapalat"/>
          <w:i w:val="0"/>
          <w:sz w:val="22"/>
          <w:szCs w:val="22"/>
        </w:rPr>
        <w:t>процедуру</w:t>
      </w:r>
      <w:r w:rsidRPr="00BF0BA5">
        <w:rPr>
          <w:rFonts w:ascii="GHEA Grapalat" w:hAnsi="GHEA Grapalat"/>
          <w:i w:val="0"/>
          <w:sz w:val="22"/>
          <w:szCs w:val="22"/>
        </w:rPr>
        <w:t xml:space="preserve">в бумажной форме необходимо обратиться к заказчику до </w:t>
      </w:r>
      <w:r w:rsidR="00D06573" w:rsidRPr="00BF0BA5">
        <w:rPr>
          <w:rFonts w:ascii="GHEA Grapalat" w:hAnsi="GHEA Grapalat"/>
          <w:i w:val="0"/>
          <w:sz w:val="22"/>
          <w:szCs w:val="22"/>
        </w:rPr>
        <w:t>16</w:t>
      </w:r>
      <w:r w:rsidR="00853289" w:rsidRPr="00BF0BA5">
        <w:rPr>
          <w:rFonts w:ascii="GHEA Grapalat" w:hAnsi="GHEA Grapalat"/>
          <w:i w:val="0"/>
          <w:sz w:val="22"/>
          <w:szCs w:val="22"/>
        </w:rPr>
        <w:t>։00</w:t>
      </w:r>
      <w:r w:rsidRPr="00BF0BA5">
        <w:rPr>
          <w:rFonts w:ascii="GHEA Grapalat" w:hAnsi="GHEA Grapalat"/>
          <w:i w:val="0"/>
          <w:sz w:val="22"/>
          <w:szCs w:val="22"/>
        </w:rPr>
        <w:t xml:space="preserve"> часов</w:t>
      </w:r>
      <w:r w:rsidR="00E767AB" w:rsidRPr="00BF0BA5">
        <w:rPr>
          <w:rFonts w:ascii="GHEA Grapalat" w:hAnsi="GHEA Grapalat"/>
          <w:i w:val="0"/>
          <w:sz w:val="22"/>
          <w:szCs w:val="22"/>
          <w:lang w:val="en-US"/>
        </w:rPr>
        <w:t xml:space="preserve"> 2</w:t>
      </w:r>
      <w:r w:rsidRPr="00BF0BA5">
        <w:rPr>
          <w:rFonts w:ascii="GHEA Grapalat" w:hAnsi="GHEA Grapalat"/>
          <w:i w:val="0"/>
          <w:sz w:val="22"/>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BF0BA5">
        <w:rPr>
          <w:sz w:val="22"/>
          <w:szCs w:val="22"/>
          <w:lang w:val="en-US"/>
        </w:rPr>
        <w:t> </w:t>
      </w:r>
      <w:r w:rsidRPr="00BF0BA5">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BF0BA5" w:rsidRDefault="00357D48" w:rsidP="00BF0BA5">
      <w:pPr>
        <w:pStyle w:val="BodyTextIndent"/>
        <w:widowControl w:val="0"/>
        <w:spacing w:line="240" w:lineRule="auto"/>
        <w:ind w:firstLine="567"/>
        <w:rPr>
          <w:rFonts w:ascii="GHEA Grapalat" w:hAnsi="GHEA Grapalat"/>
          <w:i w:val="0"/>
          <w:spacing w:val="-6"/>
          <w:sz w:val="22"/>
          <w:szCs w:val="22"/>
        </w:rPr>
      </w:pPr>
      <w:r w:rsidRPr="00BF0BA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F0BA5">
        <w:rPr>
          <w:rFonts w:ascii="Courier New" w:hAnsi="Courier New" w:cs="Courier New"/>
          <w:i w:val="0"/>
          <w:spacing w:val="-6"/>
          <w:sz w:val="22"/>
          <w:szCs w:val="22"/>
          <w:lang w:val="en-US"/>
        </w:rPr>
        <w:t> </w:t>
      </w:r>
      <w:r w:rsidRPr="00BF0BA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7579A" w:rsidRPr="00BF0BA5" w:rsidRDefault="00363E98"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Неполучение приглашения не ограничивает права участника на участие в</w:t>
      </w:r>
      <w:r w:rsidR="001E06D6" w:rsidRPr="00BF0BA5">
        <w:rPr>
          <w:rFonts w:ascii="Courier New" w:hAnsi="Courier New" w:cs="Courier New"/>
          <w:i w:val="0"/>
          <w:sz w:val="22"/>
          <w:szCs w:val="22"/>
          <w:lang w:val="en-US"/>
        </w:rPr>
        <w:t> </w:t>
      </w:r>
      <w:r w:rsidR="001B32D9" w:rsidRPr="00BF0BA5">
        <w:rPr>
          <w:rFonts w:ascii="GHEA Grapalat" w:hAnsi="GHEA Grapalat"/>
          <w:i w:val="0"/>
          <w:sz w:val="22"/>
          <w:szCs w:val="22"/>
        </w:rPr>
        <w:t>настоящей процедуре.</w:t>
      </w:r>
    </w:p>
    <w:p w:rsidR="00357D48" w:rsidRPr="00BF0BA5" w:rsidRDefault="005D7731" w:rsidP="00BF0BA5">
      <w:pPr>
        <w:pStyle w:val="BodyTextIndent"/>
        <w:widowControl w:val="0"/>
        <w:spacing w:line="240" w:lineRule="auto"/>
        <w:ind w:firstLine="567"/>
        <w:rPr>
          <w:rFonts w:ascii="GHEA Grapalat" w:hAnsi="GHEA Grapalat"/>
          <w:i w:val="0"/>
          <w:sz w:val="22"/>
          <w:szCs w:val="22"/>
        </w:rPr>
      </w:pPr>
      <w:r w:rsidRPr="00BF0BA5">
        <w:rPr>
          <w:rFonts w:ascii="GHEA Grapalat" w:hAnsi="GHEA Grapalat"/>
          <w:i w:val="0"/>
          <w:sz w:val="22"/>
          <w:szCs w:val="22"/>
        </w:rPr>
        <w:t>Кроме армянского языка заявки могут быть поданы также н</w:t>
      </w:r>
      <w:r w:rsidR="001B32D9" w:rsidRPr="00BF0BA5">
        <w:rPr>
          <w:rFonts w:ascii="GHEA Grapalat" w:hAnsi="GHEA Grapalat"/>
          <w:i w:val="0"/>
          <w:sz w:val="22"/>
          <w:szCs w:val="22"/>
        </w:rPr>
        <w:t>а английском или русском языке.</w:t>
      </w:r>
    </w:p>
    <w:p w:rsidR="00BF0BA5" w:rsidRPr="00BF0BA5" w:rsidRDefault="00BF0BA5" w:rsidP="00BF0BA5">
      <w:pPr>
        <w:ind w:firstLine="720"/>
        <w:jc w:val="both"/>
        <w:rPr>
          <w:rFonts w:ascii="GHEA Grapalat" w:hAnsi="GHEA Grapalat"/>
          <w:sz w:val="22"/>
          <w:szCs w:val="22"/>
        </w:rPr>
      </w:pPr>
      <w:r w:rsidRPr="00BF0BA5">
        <w:rPr>
          <w:rFonts w:ascii="GHEA Grapalat" w:hAnsi="GHEA Grapalat"/>
          <w:sz w:val="22"/>
          <w:szCs w:val="22"/>
        </w:rPr>
        <w:t>Заявки на запрос котировки должны быть представлены по адресу г. Ереван, Миясникян 20, в документарной форме до 25.11.2021, 16ч. Заявки можно представить не только на армянском языке, а также на русском и анлийском языках.</w:t>
      </w:r>
    </w:p>
    <w:p w:rsidR="00BF0BA5" w:rsidRPr="00BF0BA5" w:rsidRDefault="00BF0BA5" w:rsidP="00BF0BA5">
      <w:pPr>
        <w:ind w:firstLine="720"/>
        <w:jc w:val="both"/>
        <w:rPr>
          <w:rFonts w:ascii="GHEA Grapalat" w:hAnsi="GHEA Grapalat"/>
          <w:sz w:val="22"/>
          <w:szCs w:val="22"/>
        </w:rPr>
      </w:pPr>
      <w:r w:rsidRPr="00BF0BA5">
        <w:rPr>
          <w:rFonts w:ascii="GHEA Grapalat" w:hAnsi="GHEA Grapalat"/>
          <w:sz w:val="22"/>
          <w:szCs w:val="22"/>
        </w:rPr>
        <w:t>Открытие заявок будет состоится по адресу г. Ереван, Миясникян 20, 25.11.2021, 16ч.  Жалобы относительно запроса котировок предоставляются Апелляционному совету по закупкам, по адресу г.Ереван, ул. Мелик-Адамян 1. Обжалование осуществляется порядком, установленным этим приглашением. Для предъявления жалобы требуется плата, ровная сумме 30 000 (тридцать тысяч) РА драм, которая должня быть переведена на казначейский счет Министерства Финансов РА- “900008000482”.</w:t>
      </w:r>
    </w:p>
    <w:p w:rsidR="00754697" w:rsidRPr="00BF0BA5" w:rsidRDefault="00754697" w:rsidP="00BF0BA5">
      <w:pPr>
        <w:pStyle w:val="BodyTextIndent"/>
        <w:widowControl w:val="0"/>
        <w:spacing w:line="240" w:lineRule="auto"/>
        <w:ind w:firstLine="567"/>
        <w:rPr>
          <w:rFonts w:ascii="GHEA Grapalat" w:hAnsi="GHEA Grapalat"/>
          <w:i w:val="0"/>
          <w:sz w:val="22"/>
          <w:szCs w:val="22"/>
          <w:lang w:val="en-US"/>
        </w:rPr>
      </w:pPr>
      <w:r w:rsidRPr="00BF0BA5">
        <w:rPr>
          <w:rFonts w:ascii="GHEA Grapalat" w:hAnsi="GHEA Grapalat"/>
          <w:i w:val="0"/>
          <w:sz w:val="22"/>
          <w:szCs w:val="22"/>
        </w:rPr>
        <w:t>Для получения дополнительной информации, связанной с настоящим</w:t>
      </w:r>
      <w:r w:rsidR="00D5443D" w:rsidRPr="00BF0BA5">
        <w:rPr>
          <w:rFonts w:ascii="Courier New" w:hAnsi="Courier New" w:cs="Courier New"/>
          <w:i w:val="0"/>
          <w:sz w:val="22"/>
          <w:szCs w:val="22"/>
          <w:lang w:val="en-US"/>
        </w:rPr>
        <w:t> </w:t>
      </w:r>
      <w:r w:rsidRPr="00BF0BA5">
        <w:rPr>
          <w:rFonts w:ascii="GHEA Grapalat" w:hAnsi="GHEA Grapalat"/>
          <w:i w:val="0"/>
          <w:sz w:val="22"/>
          <w:szCs w:val="22"/>
        </w:rPr>
        <w:t>объявлением, можете обратиться к секретарю Оценочной комиссии</w:t>
      </w:r>
      <w:r w:rsidR="00D06573" w:rsidRPr="00BF0BA5">
        <w:rPr>
          <w:rFonts w:ascii="GHEA Grapalat" w:hAnsi="GHEA Grapalat"/>
          <w:i w:val="0"/>
          <w:sz w:val="22"/>
          <w:szCs w:val="22"/>
          <w:lang w:val="en-US"/>
        </w:rPr>
        <w:t>Ани Торосян</w:t>
      </w:r>
    </w:p>
    <w:p w:rsidR="00754697" w:rsidRPr="00BF0BA5" w:rsidRDefault="00754697" w:rsidP="00BF0BA5">
      <w:pPr>
        <w:pStyle w:val="BodyTextIndent"/>
        <w:widowControl w:val="0"/>
        <w:spacing w:line="240" w:lineRule="auto"/>
        <w:ind w:firstLine="0"/>
        <w:rPr>
          <w:rFonts w:ascii="GHEA Grapalat" w:hAnsi="GHEA Grapalat"/>
          <w:i w:val="0"/>
          <w:sz w:val="22"/>
          <w:szCs w:val="22"/>
          <w:u w:val="single"/>
        </w:rPr>
      </w:pPr>
      <w:r w:rsidRPr="00BF0BA5">
        <w:rPr>
          <w:rFonts w:ascii="GHEA Grapalat" w:hAnsi="GHEA Grapalat"/>
          <w:i w:val="0"/>
          <w:sz w:val="22"/>
          <w:szCs w:val="22"/>
        </w:rPr>
        <w:t>Телефон</w:t>
      </w:r>
      <w:r w:rsidR="00D06573" w:rsidRPr="00BF0BA5">
        <w:rPr>
          <w:rFonts w:ascii="GHEA Grapalat" w:hAnsi="GHEA Grapalat"/>
          <w:i w:val="0"/>
          <w:sz w:val="22"/>
          <w:szCs w:val="22"/>
        </w:rPr>
        <w:t>077706050</w:t>
      </w:r>
    </w:p>
    <w:p w:rsidR="00754697" w:rsidRPr="00BF0BA5" w:rsidRDefault="00754697" w:rsidP="00BF0BA5">
      <w:pPr>
        <w:pStyle w:val="BodyTextIndent"/>
        <w:widowControl w:val="0"/>
        <w:spacing w:line="240" w:lineRule="auto"/>
        <w:ind w:firstLine="0"/>
        <w:rPr>
          <w:rFonts w:ascii="GHEA Grapalat" w:hAnsi="GHEA Grapalat"/>
          <w:i w:val="0"/>
          <w:sz w:val="22"/>
          <w:szCs w:val="22"/>
          <w:u w:val="single"/>
        </w:rPr>
      </w:pPr>
      <w:r w:rsidRPr="00BF0BA5">
        <w:rPr>
          <w:rFonts w:ascii="GHEA Grapalat" w:hAnsi="GHEA Grapalat"/>
          <w:i w:val="0"/>
          <w:sz w:val="22"/>
          <w:szCs w:val="22"/>
        </w:rPr>
        <w:t xml:space="preserve">Электронная почта </w:t>
      </w:r>
      <w:r w:rsidR="00D06573" w:rsidRPr="00BF0BA5">
        <w:rPr>
          <w:rFonts w:ascii="GHEA Grapalat" w:hAnsi="GHEA Grapalat"/>
          <w:i w:val="0"/>
          <w:sz w:val="22"/>
          <w:szCs w:val="22"/>
          <w:lang w:val="en-US"/>
        </w:rPr>
        <w:t>ani</w:t>
      </w:r>
      <w:r w:rsidR="00D06573" w:rsidRPr="00BF0BA5">
        <w:rPr>
          <w:rFonts w:ascii="GHEA Grapalat" w:hAnsi="GHEA Grapalat"/>
          <w:i w:val="0"/>
          <w:sz w:val="22"/>
          <w:szCs w:val="22"/>
        </w:rPr>
        <w:t>_</w:t>
      </w:r>
      <w:r w:rsidR="00D06573" w:rsidRPr="00BF0BA5">
        <w:rPr>
          <w:rFonts w:ascii="GHEA Grapalat" w:hAnsi="GHEA Grapalat"/>
          <w:i w:val="0"/>
          <w:sz w:val="22"/>
          <w:szCs w:val="22"/>
          <w:lang w:val="en-US"/>
        </w:rPr>
        <w:t>torosyan</w:t>
      </w:r>
      <w:r w:rsidR="00D06573" w:rsidRPr="00BF0BA5">
        <w:rPr>
          <w:rFonts w:ascii="GHEA Grapalat" w:hAnsi="GHEA Grapalat"/>
          <w:i w:val="0"/>
          <w:sz w:val="22"/>
          <w:szCs w:val="22"/>
        </w:rPr>
        <w:t>@</w:t>
      </w:r>
      <w:r w:rsidR="00D06573" w:rsidRPr="00BF0BA5">
        <w:rPr>
          <w:rFonts w:ascii="GHEA Grapalat" w:hAnsi="GHEA Grapalat"/>
          <w:i w:val="0"/>
          <w:sz w:val="22"/>
          <w:szCs w:val="22"/>
          <w:lang w:val="en-US"/>
        </w:rPr>
        <w:t>mail</w:t>
      </w:r>
      <w:r w:rsidR="00D06573" w:rsidRPr="00BF0BA5">
        <w:rPr>
          <w:rFonts w:ascii="GHEA Grapalat" w:hAnsi="GHEA Grapalat"/>
          <w:i w:val="0"/>
          <w:sz w:val="22"/>
          <w:szCs w:val="22"/>
        </w:rPr>
        <w:t>.</w:t>
      </w:r>
      <w:r w:rsidR="00D06573" w:rsidRPr="00BF0BA5">
        <w:rPr>
          <w:rFonts w:ascii="GHEA Grapalat" w:hAnsi="GHEA Grapalat"/>
          <w:i w:val="0"/>
          <w:sz w:val="22"/>
          <w:szCs w:val="22"/>
          <w:lang w:val="en-US"/>
        </w:rPr>
        <w:t>ru</w:t>
      </w:r>
    </w:p>
    <w:p w:rsidR="00754697" w:rsidRPr="00BF0BA5" w:rsidRDefault="00754697" w:rsidP="00BF0BA5">
      <w:pPr>
        <w:pStyle w:val="BodyTextIndent"/>
        <w:widowControl w:val="0"/>
        <w:spacing w:line="240" w:lineRule="auto"/>
        <w:ind w:firstLine="0"/>
        <w:jc w:val="left"/>
        <w:rPr>
          <w:rFonts w:ascii="GHEA Grapalat" w:hAnsi="GHEA Grapalat"/>
          <w:i w:val="0"/>
          <w:sz w:val="22"/>
          <w:szCs w:val="22"/>
          <w:u w:val="single"/>
        </w:rPr>
      </w:pPr>
      <w:r w:rsidRPr="00BF0BA5">
        <w:rPr>
          <w:rFonts w:ascii="GHEA Grapalat" w:hAnsi="GHEA Grapalat"/>
          <w:i w:val="0"/>
          <w:sz w:val="22"/>
          <w:szCs w:val="22"/>
        </w:rPr>
        <w:t xml:space="preserve">Заказчик </w:t>
      </w:r>
      <w:r w:rsidR="00541D38" w:rsidRPr="00BF0BA5">
        <w:rPr>
          <w:rFonts w:ascii="GHEA Grapalat" w:hAnsi="GHEA Grapalat"/>
          <w:i w:val="0"/>
          <w:sz w:val="22"/>
          <w:szCs w:val="22"/>
        </w:rPr>
        <w:t xml:space="preserve">Фонд </w:t>
      </w:r>
      <w:r w:rsidR="00E767AB" w:rsidRPr="00BF0BA5">
        <w:rPr>
          <w:rFonts w:ascii="GHEA Grapalat" w:hAnsi="GHEA Grapalat"/>
          <w:i w:val="0"/>
          <w:sz w:val="22"/>
          <w:szCs w:val="22"/>
        </w:rPr>
        <w:t>ОПО “ЕРЕВАНСКИЙ ЗООПАРК”</w:t>
      </w:r>
    </w:p>
    <w:p w:rsidR="00541D38" w:rsidRDefault="00541D38">
      <w:pPr>
        <w:rPr>
          <w:rFonts w:ascii="GHEA Grapalat" w:hAnsi="GHEA Grapalat"/>
          <w:i/>
        </w:rPr>
      </w:pPr>
    </w:p>
    <w:p w:rsidR="00096865" w:rsidRPr="009044F1" w:rsidRDefault="00541D38" w:rsidP="00B46D58">
      <w:pPr>
        <w:pStyle w:val="BodyText"/>
        <w:widowControl w:val="0"/>
        <w:spacing w:after="160"/>
        <w:ind w:right="-7" w:firstLine="567"/>
        <w:jc w:val="center"/>
        <w:rPr>
          <w:rFonts w:ascii="GHEA Grapalat" w:hAnsi="GHEA Grapalat"/>
        </w:rPr>
      </w:pPr>
      <w:r w:rsidRPr="00541D38">
        <w:rPr>
          <w:rFonts w:ascii="GHEA Grapalat" w:hAnsi="GHEA Grapalat"/>
          <w:i/>
        </w:rPr>
        <w:t xml:space="preserve">Фонд </w:t>
      </w:r>
      <w:r w:rsidR="00E767AB">
        <w:rPr>
          <w:rFonts w:ascii="GHEA Grapalat" w:hAnsi="GHEA Grapalat"/>
          <w:i/>
        </w:rPr>
        <w:t>ОПО “ЕРЕВАНСКИЙ ЗООПАРК”</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0C52" w:rsidP="00B46D58">
      <w:pPr>
        <w:pStyle w:val="BodyText"/>
        <w:widowControl w:val="0"/>
        <w:spacing w:after="160"/>
        <w:ind w:right="-7"/>
        <w:jc w:val="center"/>
        <w:rPr>
          <w:rFonts w:ascii="GHEA Grapalat" w:hAnsi="GHEA Grapalat"/>
        </w:rPr>
      </w:pPr>
      <w:r>
        <w:rPr>
          <w:rFonts w:ascii="GHEA Grapalat" w:hAnsi="GHEA Grapalat"/>
        </w:rPr>
        <w:t>НА ЗАКУПКУ У ОДНОГО ЛИЦА, ОБУСЛОВЛЕННАЯ БЕЗОТЛАГАТЕЛЬНОСТЬЮ</w:t>
      </w:r>
      <w:r w:rsidR="00541D38" w:rsidRPr="009044F1">
        <w:rPr>
          <w:rFonts w:ascii="GHEA Grapalat" w:hAnsi="GHEA Grapalat"/>
        </w:rPr>
        <w:t xml:space="preserve">, ОБЪЯВЛЕННЫЙ С ЦЕЛЬЮ ПРИОБРЕТЕНИЯ </w:t>
      </w:r>
      <w:r w:rsidR="00853289">
        <w:rPr>
          <w:rFonts w:ascii="GHEA Grapalat" w:hAnsi="GHEA Grapalat"/>
        </w:rPr>
        <w:t>УСЛУГ</w:t>
      </w:r>
      <w:r w:rsidR="00853289" w:rsidRPr="00853289">
        <w:rPr>
          <w:rFonts w:ascii="GHEA Grapalat" w:hAnsi="GHEA Grapalat"/>
        </w:rPr>
        <w:t xml:space="preserve"> </w:t>
      </w:r>
      <w:r w:rsidR="00E767AB" w:rsidRPr="00E767AB">
        <w:rPr>
          <w:rFonts w:ascii="GHEA Grapalat" w:hAnsi="GHEA Grapalat"/>
        </w:rPr>
        <w:t xml:space="preserve">ЗАЩИТА ОБЩЕСТВЕННОЙ БЕЗОПАСНОСТИ </w:t>
      </w:r>
      <w:r w:rsidR="00541D38" w:rsidRPr="009044F1">
        <w:rPr>
          <w:rFonts w:ascii="GHEA Grapalat" w:hAnsi="GHEA Grapalat"/>
        </w:rPr>
        <w:t xml:space="preserve">ДЛЯ НУЖД </w:t>
      </w:r>
      <w:r w:rsidR="00541D38" w:rsidRPr="00541D38">
        <w:rPr>
          <w:rFonts w:ascii="GHEA Grapalat" w:hAnsi="GHEA Grapalat"/>
        </w:rPr>
        <w:t xml:space="preserve">ФОНДА </w:t>
      </w:r>
      <w:r w:rsidR="00E767AB">
        <w:rPr>
          <w:rFonts w:ascii="GHEA Grapalat" w:hAnsi="GHEA Grapalat"/>
        </w:rPr>
        <w:t>ОПО “ЕРЕВАНСКИЙ ЗООПАРК”</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hyperlink r:id="rId9"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GHEA Grapalat" w:hAnsi="GHEA Grapalat"/>
          <w:i/>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96865" w:rsidRPr="00853289"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w:t>
      </w:r>
      <w:r w:rsidR="00090C52">
        <w:rPr>
          <w:rFonts w:ascii="GHEA Grapalat" w:hAnsi="GHEA Grapalat"/>
          <w:b/>
        </w:rPr>
        <w:t>НА ЗАКУПКУ У ОДНОГО ЛИЦА, ОБУСЛОВЛЕННАЯ БЕЗОТЛАГАТЕЛЬНОСТЬЮ</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74CB5" w:rsidRPr="00B74CB5" w:rsidRDefault="00E767AB" w:rsidP="00B46D58">
      <w:pPr>
        <w:widowControl w:val="0"/>
        <w:spacing w:after="160"/>
        <w:jc w:val="center"/>
        <w:rPr>
          <w:rFonts w:ascii="GHEA Grapalat" w:hAnsi="GHEA Grapalat"/>
          <w:b/>
        </w:rPr>
      </w:pPr>
      <w:r w:rsidRPr="00E767AB">
        <w:rPr>
          <w:rFonts w:ascii="GHEA Grapalat" w:hAnsi="GHEA Grapalat"/>
          <w:b/>
        </w:rPr>
        <w:t>ЗАЩИТА ОБЩЕСТВЕННОЙ БЕЗОПАСНОСТИ</w:t>
      </w:r>
      <w:r w:rsidRPr="00853289">
        <w:rPr>
          <w:rFonts w:ascii="GHEA Grapalat" w:hAnsi="GHEA Grapalat"/>
          <w:b/>
        </w:rPr>
        <w:t xml:space="preserve"> </w:t>
      </w:r>
      <w:r w:rsidR="00B74CB5" w:rsidRPr="00B74CB5">
        <w:rPr>
          <w:rFonts w:ascii="GHEA Grapalat" w:hAnsi="GHEA Grapalat"/>
          <w:b/>
        </w:rPr>
        <w:t xml:space="preserve">ДЛЯ НУЖД ФОНДА </w:t>
      </w:r>
      <w:r>
        <w:rPr>
          <w:rFonts w:ascii="GHEA Grapalat" w:hAnsi="GHEA Grapalat"/>
          <w:b/>
        </w:rPr>
        <w:t>ОПО “ЕРЕВАНСКИЙ ЗООПАРК”</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090C52">
        <w:rPr>
          <w:rFonts w:ascii="GHEA Grapalat" w:hAnsi="GHEA Grapalat"/>
          <w:b/>
        </w:rPr>
        <w:t>НА ЗАКУПКУ У ОДНОГО ЛИЦА, ОБУСЛОВЛЕННАЯ БЕЗОТЛАГАТЕЛЬНОСТЬЮ</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BF0BA5">
      <w:pPr>
        <w:rPr>
          <w:rFonts w:ascii="GHEA Grapalat" w:hAnsi="GHEA Grapalat"/>
          <w:spacing w:val="-6"/>
        </w:rPr>
      </w:pPr>
      <w:r>
        <w:rPr>
          <w:rFonts w:ascii="GHEA Grapalat" w:hAnsi="GHEA Grapalat"/>
          <w:spacing w:val="-6"/>
        </w:rPr>
        <w:br w:type="page"/>
      </w:r>
      <w:r w:rsidR="00096865" w:rsidRPr="006D2DF7">
        <w:rPr>
          <w:rFonts w:ascii="GHEA Grapalat" w:hAnsi="GHEA Grapalat"/>
          <w:spacing w:val="-6"/>
        </w:rPr>
        <w:lastRenderedPageBreak/>
        <w:t xml:space="preserve">Настоящее Приглашение предоставляется в дополнение к объявлению </w:t>
      </w:r>
      <w:r w:rsidR="00090C52">
        <w:rPr>
          <w:rFonts w:ascii="GHEA Grapalat" w:hAnsi="GHEA Grapalat"/>
          <w:spacing w:val="-6"/>
        </w:rPr>
        <w:t>о закупкe у одного лица, обусловленная безотлагательностью</w:t>
      </w:r>
      <w:r w:rsidR="00096865" w:rsidRPr="006D2DF7">
        <w:rPr>
          <w:rFonts w:ascii="GHEA Grapalat" w:hAnsi="GHEA Grapalat"/>
          <w:spacing w:val="-6"/>
        </w:rPr>
        <w:t xml:space="preserve">, проводимом под кодом </w:t>
      </w:r>
      <w:r w:rsidR="00E767AB">
        <w:rPr>
          <w:rFonts w:ascii="GHEA Grapalat" w:hAnsi="GHEA Grapalat"/>
          <w:spacing w:val="-6"/>
        </w:rPr>
        <w:t>ԵՔԿԱ-ՀՄԱԾՁԲ-21/31-2</w:t>
      </w:r>
      <w:r w:rsidR="00BF0BA5" w:rsidRPr="00BF0BA5">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E767AB">
        <w:rPr>
          <w:rFonts w:ascii="GHEA Grapalat" w:hAnsi="GHEA Grapalat"/>
        </w:rPr>
        <w:t>ОПО “ЕРЕВАНСКИЙ ЗООПАРК”</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A81DD5" w:rsidP="00BF0BA5">
      <w:pPr>
        <w:pStyle w:val="BodyTextIndent2"/>
        <w:widowControl w:val="0"/>
        <w:spacing w:after="160"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BF0BA5" w:rsidRPr="00BF0BA5">
        <w:rPr>
          <w:rFonts w:ascii="GHEA Grapalat" w:hAnsi="GHEA Grapalat"/>
          <w:i/>
          <w:sz w:val="22"/>
          <w:szCs w:val="22"/>
          <w:lang w:val="en-US"/>
        </w:rPr>
        <w:t>ani</w:t>
      </w:r>
      <w:r w:rsidR="00BF0BA5" w:rsidRPr="00BF0BA5">
        <w:rPr>
          <w:rFonts w:ascii="GHEA Grapalat" w:hAnsi="GHEA Grapalat"/>
          <w:i/>
          <w:sz w:val="22"/>
          <w:szCs w:val="22"/>
        </w:rPr>
        <w:t>_</w:t>
      </w:r>
      <w:r w:rsidR="00BF0BA5" w:rsidRPr="00BF0BA5">
        <w:rPr>
          <w:rFonts w:ascii="GHEA Grapalat" w:hAnsi="GHEA Grapalat"/>
          <w:i/>
          <w:sz w:val="22"/>
          <w:szCs w:val="22"/>
          <w:lang w:val="en-US"/>
        </w:rPr>
        <w:t>torosyan</w:t>
      </w:r>
      <w:r w:rsidR="00BF0BA5" w:rsidRPr="00BF0BA5">
        <w:rPr>
          <w:rFonts w:ascii="GHEA Grapalat" w:hAnsi="GHEA Grapalat"/>
          <w:i/>
          <w:sz w:val="22"/>
          <w:szCs w:val="22"/>
        </w:rPr>
        <w:t>@</w:t>
      </w:r>
      <w:r w:rsidR="00BF0BA5" w:rsidRPr="00BF0BA5">
        <w:rPr>
          <w:rFonts w:ascii="GHEA Grapalat" w:hAnsi="GHEA Grapalat"/>
          <w:i/>
          <w:sz w:val="22"/>
          <w:szCs w:val="22"/>
          <w:lang w:val="en-US"/>
        </w:rPr>
        <w:t>mail</w:t>
      </w:r>
      <w:r w:rsidR="00BF0BA5" w:rsidRPr="00BF0BA5">
        <w:rPr>
          <w:rFonts w:ascii="GHEA Grapalat" w:hAnsi="GHEA Grapalat"/>
          <w:i/>
          <w:sz w:val="22"/>
          <w:szCs w:val="22"/>
        </w:rPr>
        <w:t>.</w:t>
      </w:r>
      <w:r w:rsidR="00BF0BA5" w:rsidRPr="00BF0BA5">
        <w:rPr>
          <w:rFonts w:ascii="GHEA Grapalat" w:hAnsi="GHEA Grapalat"/>
          <w:i/>
          <w:sz w:val="22"/>
          <w:szCs w:val="22"/>
          <w:lang w:val="en-US"/>
        </w:rPr>
        <w:t>ru</w:t>
      </w:r>
      <w:r w:rsidR="00BF0BA5" w:rsidRPr="009044F1">
        <w:rPr>
          <w:rFonts w:ascii="GHEA Grapalat" w:hAnsi="GHEA Grapalat"/>
        </w:rPr>
        <w:t xml:space="preserve"> </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967A3" w:rsidRPr="00B967A3">
        <w:rPr>
          <w:rFonts w:ascii="GHEA Grapalat" w:hAnsi="GHEA Grapalat"/>
          <w:i w:val="0"/>
          <w:sz w:val="24"/>
          <w:szCs w:val="24"/>
        </w:rPr>
        <w:t xml:space="preserve">Услуг </w:t>
      </w:r>
      <w:r w:rsidR="00E767AB" w:rsidRPr="00E767AB">
        <w:rPr>
          <w:rFonts w:ascii="GHEA Grapalat" w:hAnsi="GHEA Grapalat"/>
          <w:i w:val="0"/>
          <w:sz w:val="24"/>
          <w:szCs w:val="24"/>
        </w:rPr>
        <w:t>Защита общественной безопасности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E767AB">
        <w:rPr>
          <w:rFonts w:ascii="GHEA Grapalat" w:hAnsi="GHEA Grapalat"/>
          <w:i w:val="0"/>
          <w:sz w:val="24"/>
          <w:szCs w:val="24"/>
        </w:rPr>
        <w:t>ОПО “ЕРЕВАНСКИЙ ЗООПАРК”</w:t>
      </w:r>
      <w:r w:rsidRPr="009044F1">
        <w:rPr>
          <w:rFonts w:ascii="GHEA Grapalat" w:hAnsi="GHEA Grapalat"/>
          <w:i w:val="0"/>
          <w:sz w:val="24"/>
          <w:szCs w:val="24"/>
        </w:rPr>
        <w:t xml:space="preserve">, </w:t>
      </w:r>
      <w:r w:rsidR="00B967A3" w:rsidRPr="00853289">
        <w:rPr>
          <w:rFonts w:ascii="GHEA Grapalat" w:hAnsi="GHEA Grapalat"/>
          <w:i w:val="0"/>
          <w:sz w:val="24"/>
          <w:szCs w:val="24"/>
        </w:rPr>
        <w:t>представленный в одном лоте</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853289" w:rsidRDefault="00E767AB" w:rsidP="00B967A3">
            <w:pPr>
              <w:jc w:val="both"/>
              <w:rPr>
                <w:rFonts w:ascii="Sylfaen" w:hAnsi="Sylfaen" w:cs="Arial"/>
                <w:color w:val="000000"/>
                <w:sz w:val="22"/>
                <w:szCs w:val="22"/>
              </w:rPr>
            </w:pPr>
            <w:r w:rsidRPr="00E767AB">
              <w:rPr>
                <w:rFonts w:ascii="Sylfaen" w:hAnsi="Sylfaen" w:cs="Arial"/>
                <w:color w:val="000000"/>
                <w:sz w:val="22"/>
                <w:szCs w:val="22"/>
              </w:rPr>
              <w:t>Защита общественной безопасности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166A88" w:rsidRDefault="00166A88" w:rsidP="00B46D58">
      <w:pPr>
        <w:widowControl w:val="0"/>
        <w:tabs>
          <w:tab w:val="left" w:pos="1134"/>
        </w:tabs>
        <w:spacing w:after="160"/>
        <w:ind w:firstLine="567"/>
        <w:jc w:val="both"/>
        <w:rPr>
          <w:rFonts w:ascii="GHEA Grapalat" w:hAnsi="GHEA Grapalat"/>
          <w:color w:val="000000"/>
        </w:rPr>
      </w:pP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66A88" w:rsidRDefault="00166A88" w:rsidP="006A1FFF">
      <w:pPr>
        <w:widowControl w:val="0"/>
        <w:tabs>
          <w:tab w:val="left" w:pos="1134"/>
        </w:tabs>
        <w:spacing w:after="160"/>
        <w:ind w:firstLine="567"/>
        <w:jc w:val="both"/>
        <w:rPr>
          <w:rFonts w:ascii="GHEA Grapalat" w:hAnsi="GHEA Grapalat"/>
        </w:rPr>
      </w:pP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в срок</w:t>
      </w:r>
      <w:r w:rsidR="00BB67B5" w:rsidRPr="004D1746">
        <w:rPr>
          <w:rFonts w:ascii="GHEA Grapalat" w:hAnsi="GHEA Grapalat"/>
        </w:rPr>
        <w:t>и</w:t>
      </w:r>
      <w:r w:rsidR="007834FF" w:rsidRPr="004D1746">
        <w:rPr>
          <w:rFonts w:ascii="GHEA Grapalat" w:hAnsi="GHEA Grapalat"/>
        </w:rPr>
        <w:t xml:space="preserve"> и порядке</w:t>
      </w:r>
      <w:r w:rsidR="002C1D72" w:rsidRPr="004D1746">
        <w:rPr>
          <w:rFonts w:ascii="GHEA Grapalat" w:hAnsi="GHEA Grapalat"/>
        </w:rPr>
        <w:t>установленны</w:t>
      </w:r>
      <w:r w:rsidR="00EC7196" w:rsidRPr="004D1746">
        <w:rPr>
          <w:rFonts w:ascii="GHEA Grapalat" w:hAnsi="GHEA Grapalat"/>
        </w:rPr>
        <w:t>е</w:t>
      </w:r>
      <w:r w:rsidR="002C1D72" w:rsidRPr="004D1746">
        <w:rPr>
          <w:rFonts w:ascii="GHEA Grapalat" w:hAnsi="GHEA Grapalat"/>
        </w:rPr>
        <w:t xml:space="preserve"> статьей 35 </w:t>
      </w:r>
      <w:r w:rsidR="00876D7D" w:rsidRPr="004D1746">
        <w:rPr>
          <w:rFonts w:ascii="GHEA Grapalat" w:hAnsi="GHEA Grapalat"/>
        </w:rPr>
        <w:t>З</w:t>
      </w:r>
      <w:r w:rsidR="002C1D72" w:rsidRPr="004D1746">
        <w:rPr>
          <w:rFonts w:ascii="GHEA Grapalat" w:hAnsi="GHEA Grapalat"/>
        </w:rPr>
        <w:t xml:space="preserve">акона, </w:t>
      </w:r>
      <w:r w:rsidR="00466F7A" w:rsidRPr="004D1746">
        <w:rPr>
          <w:rFonts w:ascii="GHEA Grapalat" w:hAnsi="GHEA Grapalat"/>
        </w:rPr>
        <w:t>представляет</w:t>
      </w:r>
      <w:r w:rsidR="002C1D72" w:rsidRPr="004D1746">
        <w:rPr>
          <w:rFonts w:ascii="GHEA Grapalat" w:hAnsi="GHEA Grapalat"/>
        </w:rPr>
        <w:t>обеспеч</w:t>
      </w:r>
      <w:r w:rsidR="00466F7A" w:rsidRPr="004D1746">
        <w:rPr>
          <w:rFonts w:ascii="GHEA Grapalat" w:hAnsi="GHEA Grapalat"/>
        </w:rPr>
        <w:t>ение</w:t>
      </w:r>
      <w:r w:rsidR="002C1D72" w:rsidRPr="004D1746">
        <w:rPr>
          <w:rFonts w:ascii="GHEA Grapalat" w:hAnsi="GHEA Grapalat"/>
        </w:rPr>
        <w:t xml:space="preserve"> квалификаци</w:t>
      </w:r>
      <w:r w:rsidR="00466F7A" w:rsidRPr="004D1746">
        <w:rPr>
          <w:rFonts w:ascii="GHEA Grapalat" w:hAnsi="GHEA Grapalat"/>
        </w:rPr>
        <w:t>и</w:t>
      </w:r>
      <w:r w:rsidR="002C1D72" w:rsidRPr="004D1746">
        <w:rPr>
          <w:rFonts w:ascii="GHEA Grapalat" w:hAnsi="GHEA Grapalat"/>
        </w:rPr>
        <w:t xml:space="preserve"> в размере </w:t>
      </w:r>
      <w:r w:rsidR="00044BFB" w:rsidRPr="004D1746">
        <w:rPr>
          <w:rFonts w:ascii="GHEA Grapalat" w:hAnsi="GHEA Grapalat"/>
        </w:rPr>
        <w:t>15 процентов</w:t>
      </w:r>
      <w:r w:rsidR="00044BFB" w:rsidRPr="004D1746">
        <w:rPr>
          <w:rFonts w:ascii="GHEA Grapalat" w:hAnsi="GHEA Grapalat"/>
          <w:vertAlign w:val="superscript"/>
        </w:rPr>
        <w:t>5,1</w:t>
      </w:r>
      <w:r w:rsidR="00040937" w:rsidRPr="004D1746">
        <w:rPr>
          <w:rFonts w:ascii="GHEA Grapalat" w:hAnsi="GHEA Grapalat"/>
        </w:rPr>
        <w:t>представленного им ценового предложения</w:t>
      </w:r>
      <w:r w:rsidR="000964F1" w:rsidRPr="004D1746">
        <w:rPr>
          <w:rFonts w:ascii="GHEA Grapalat" w:hAnsi="GHEA Grapalat"/>
        </w:rPr>
        <w:t>.</w:t>
      </w:r>
      <w:r w:rsidR="006A1FFF" w:rsidRPr="004D1746">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853289" w:rsidRPr="009044F1" w:rsidRDefault="00853289" w:rsidP="00853289">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853289" w:rsidRPr="009044F1" w:rsidRDefault="00853289" w:rsidP="00853289">
      <w:pPr>
        <w:widowControl w:val="0"/>
        <w:autoSpaceDE w:val="0"/>
        <w:autoSpaceDN w:val="0"/>
        <w:adjustRightInd w:val="0"/>
        <w:spacing w:after="160"/>
        <w:ind w:firstLine="567"/>
        <w:jc w:val="both"/>
        <w:rPr>
          <w:rFonts w:ascii="GHEA Grapalat" w:hAnsi="GHEA Grapalat"/>
        </w:rPr>
      </w:pPr>
      <w:r w:rsidRPr="00A33C3F">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53289" w:rsidRPr="009044F1" w:rsidRDefault="00853289" w:rsidP="00853289">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853289" w:rsidRPr="00204EEA" w:rsidRDefault="00853289" w:rsidP="00853289">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нарушениемустановленногонастоящимразделомсрока</w:t>
      </w:r>
      <w:r w:rsidRPr="007D4470">
        <w:rPr>
          <w:rFonts w:ascii="GHEA Grapalat" w:hAnsi="GHEA Grapalat"/>
        </w:rPr>
        <w:t xml:space="preserve">, </w:t>
      </w:r>
      <w:r w:rsidRPr="007D4470">
        <w:rPr>
          <w:rFonts w:ascii="GHEA Grapalat" w:hAnsi="GHEA Grapalat" w:cs="GHEA Grapalat"/>
        </w:rPr>
        <w:t>атакжевслучае</w:t>
      </w:r>
      <w:r w:rsidRPr="007D4470">
        <w:rPr>
          <w:rFonts w:ascii="GHEA Grapalat" w:hAnsi="GHEA Grapalat"/>
        </w:rPr>
        <w:t xml:space="preserve">, </w:t>
      </w:r>
      <w:r w:rsidRPr="007D4470">
        <w:rPr>
          <w:rFonts w:ascii="GHEA Grapalat" w:hAnsi="GHEA Grapalat" w:cs="GHEA Grapalat"/>
        </w:rPr>
        <w:t>еслизапросвыходитзарамкисодержаниянастоящегоПриглашения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53289" w:rsidRDefault="00853289" w:rsidP="00853289">
      <w:pPr>
        <w:widowControl w:val="0"/>
        <w:tabs>
          <w:tab w:val="left" w:pos="1134"/>
        </w:tabs>
        <w:autoSpaceDE w:val="0"/>
        <w:autoSpaceDN w:val="0"/>
        <w:adjustRightInd w:val="0"/>
        <w:spacing w:after="160"/>
        <w:ind w:firstLine="567"/>
        <w:jc w:val="both"/>
        <w:rPr>
          <w:rFonts w:ascii="GHEA Grapalat" w:hAnsi="GHEA Grapalat"/>
          <w:lang w:val="hy-AM"/>
        </w:rPr>
      </w:pPr>
      <w:r w:rsidRPr="00A33C3F">
        <w:rPr>
          <w:rFonts w:ascii="GHEA Grapalat" w:hAnsi="GHEA Grapalat"/>
        </w:rPr>
        <w:t>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Pr>
          <w:rFonts w:ascii="GHEA Grapalat" w:hAnsi="GHEA Grapalat"/>
        </w:rPr>
        <w:t>.</w:t>
      </w:r>
    </w:p>
    <w:p w:rsidR="00853289" w:rsidRPr="000811C1" w:rsidRDefault="00853289" w:rsidP="00853289">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Pr="00F9791A">
        <w:rPr>
          <w:rFonts w:ascii="GHEA Grapalat" w:hAnsi="GHEA Grapalat"/>
          <w:lang w:val="hy-AM"/>
        </w:rPr>
        <w:t>Кажд</w:t>
      </w:r>
      <w:r>
        <w:rPr>
          <w:rFonts w:ascii="GHEA Grapalat" w:hAnsi="GHEA Grapalat"/>
        </w:rPr>
        <w:t>ое лицо</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GHEA Grapalat" w:hAnsi="GHEA Grapalat"/>
        </w:rPr>
        <w:t>.</w:t>
      </w:r>
      <w:r w:rsidRPr="00750FFF">
        <w:rPr>
          <w:rFonts w:ascii="GHEA Grapalat" w:hAnsi="GHEA Grapalat"/>
          <w:lang w:val="hy-AM"/>
        </w:rPr>
        <w:t xml:space="preserve">В </w:t>
      </w:r>
      <w:r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853289" w:rsidRPr="009044F1" w:rsidRDefault="00853289" w:rsidP="00853289">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A33C3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9044F1">
        <w:rPr>
          <w:rFonts w:ascii="GHEA Grapalat" w:hAnsi="GHEA Grapalat"/>
        </w:rPr>
        <w:t xml:space="preserve">. </w:t>
      </w:r>
    </w:p>
    <w:p w:rsidR="00B967A3" w:rsidRPr="0027306D" w:rsidRDefault="00B967A3" w:rsidP="00B967A3">
      <w:pPr>
        <w:widowControl w:val="0"/>
        <w:tabs>
          <w:tab w:val="left" w:pos="1134"/>
        </w:tabs>
        <w:autoSpaceDE w:val="0"/>
        <w:autoSpaceDN w:val="0"/>
        <w:adjustRightInd w:val="0"/>
        <w:spacing w:after="160"/>
        <w:ind w:firstLine="567"/>
        <w:jc w:val="both"/>
        <w:rPr>
          <w:rFonts w:ascii="GHEA Grapalat" w:hAnsi="GHEA Grapalat"/>
        </w:rPr>
      </w:pPr>
    </w:p>
    <w:p w:rsidR="00096865" w:rsidRPr="00995804" w:rsidRDefault="00955A1E" w:rsidP="00B967A3">
      <w:pPr>
        <w:widowControl w:val="0"/>
        <w:tabs>
          <w:tab w:val="left" w:pos="1134"/>
        </w:tabs>
        <w:autoSpaceDE w:val="0"/>
        <w:autoSpaceDN w:val="0"/>
        <w:adjustRightInd w:val="0"/>
        <w:spacing w:after="160"/>
        <w:ind w:firstLine="567"/>
        <w:jc w:val="both"/>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090C52">
        <w:rPr>
          <w:rFonts w:ascii="GHEA Grapalat" w:hAnsi="GHEA Grapalat"/>
          <w:sz w:val="24"/>
          <w:szCs w:val="24"/>
        </w:rPr>
        <w:t>на закупку у одного лица, обусловленная безотлагательностью</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53289">
        <w:rPr>
          <w:rFonts w:ascii="GHEA Grapalat" w:hAnsi="GHEA Grapalat"/>
          <w:sz w:val="24"/>
          <w:szCs w:val="24"/>
        </w:rPr>
        <w:t>11։00</w:t>
      </w:r>
      <w:r w:rsidRPr="009044F1">
        <w:rPr>
          <w:rFonts w:ascii="GHEA Grapalat" w:hAnsi="GHEA Grapalat"/>
          <w:sz w:val="24"/>
          <w:szCs w:val="24"/>
        </w:rPr>
        <w:t xml:space="preserve"> часов </w:t>
      </w:r>
      <w:r w:rsidR="00853289">
        <w:rPr>
          <w:rFonts w:ascii="GHEA Grapalat" w:hAnsi="GHEA Grapalat"/>
          <w:sz w:val="24"/>
          <w:szCs w:val="24"/>
        </w:rPr>
        <w:t>4</w:t>
      </w:r>
      <w:r w:rsidRPr="009044F1">
        <w:rPr>
          <w:rFonts w:ascii="GHEA Grapalat" w:hAnsi="GHEA Grapalat"/>
          <w:sz w:val="24"/>
          <w:szCs w:val="24"/>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2.4 части 1 настоящего приглашения</w:t>
      </w:r>
      <w:r w:rsidR="002B568E" w:rsidRPr="00C14A6B">
        <w:rPr>
          <w:rFonts w:ascii="GHEA Grapalat" w:hAnsi="GHEA Grapalat"/>
        </w:rPr>
        <w:t>или о наличии рейтинга кредитоспособности, установленного настоящим приглашением</w:t>
      </w:r>
      <w:r w:rsidR="00CC06D9">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732678" w:rsidRDefault="00732678"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ЦУ -итоговая цена, предложенная отобранным участником,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380AEB" w:rsidRDefault="00380AEB" w:rsidP="00B46D58">
      <w:pPr>
        <w:pStyle w:val="norm"/>
        <w:widowControl w:val="0"/>
        <w:pBdr>
          <w:bottom w:val="single" w:sz="6" w:space="1" w:color="auto"/>
        </w:pBdr>
        <w:spacing w:after="160" w:line="240" w:lineRule="auto"/>
        <w:ind w:firstLine="567"/>
        <w:rPr>
          <w:rFonts w:ascii="GHEA Grapalat" w:hAnsi="GHEA Grapalat"/>
          <w:sz w:val="24"/>
          <w:szCs w:val="24"/>
        </w:rPr>
      </w:pPr>
    </w:p>
    <w:p w:rsidR="00C42B41" w:rsidRPr="00AE59CA" w:rsidRDefault="00380AEB" w:rsidP="00C42B41">
      <w:pPr>
        <w:pStyle w:val="norm"/>
        <w:widowControl w:val="0"/>
        <w:tabs>
          <w:tab w:val="left" w:pos="1134"/>
        </w:tabs>
        <w:spacing w:after="160" w:line="240" w:lineRule="auto"/>
        <w:ind w:firstLine="567"/>
        <w:rPr>
          <w:rFonts w:ascii="GHEA Grapalat" w:hAnsi="GHEA Grapalat"/>
          <w:sz w:val="24"/>
          <w:szCs w:val="24"/>
        </w:rPr>
      </w:pPr>
      <w:r w:rsidRPr="00AE59CA">
        <w:rPr>
          <w:rFonts w:ascii="GHEA Grapalat" w:hAnsi="GHEA Grapalat"/>
          <w:vertAlign w:val="superscript"/>
        </w:rPr>
        <w:t>9.1</w:t>
      </w:r>
      <w:r w:rsidRPr="00AE59CA">
        <w:rPr>
          <w:rFonts w:ascii="GHEA Grapalat" w:hAnsi="GHEA Grapalat"/>
          <w:i/>
          <w:sz w:val="18"/>
          <w:szCs w:val="18"/>
        </w:rPr>
        <w:t>настоящий подпункт, пункт 8</w:t>
      </w:r>
      <w:r w:rsidRPr="00AE59CA">
        <w:rPr>
          <w:rFonts w:ascii="Times New Roman" w:hAnsi="Times New Roman"/>
          <w:i/>
          <w:sz w:val="18"/>
          <w:szCs w:val="18"/>
        </w:rPr>
        <w:t>․</w:t>
      </w:r>
      <w:r w:rsidRPr="00AE59CA">
        <w:rPr>
          <w:rFonts w:ascii="GHEA Grapalat" w:hAnsi="GHEA Grapalat"/>
          <w:i/>
          <w:sz w:val="18"/>
          <w:szCs w:val="18"/>
        </w:rPr>
        <w:t xml:space="preserve">26 </w:t>
      </w:r>
      <w:r w:rsidRPr="00AE59CA">
        <w:rPr>
          <w:rFonts w:ascii="GHEA Grapalat" w:hAnsi="GHEA Grapalat" w:cs="GHEA Grapalat"/>
          <w:i/>
          <w:sz w:val="18"/>
          <w:szCs w:val="18"/>
        </w:rPr>
        <w:t>части</w:t>
      </w:r>
      <w:r w:rsidRPr="00AE59CA">
        <w:rPr>
          <w:rFonts w:ascii="GHEA Grapalat" w:hAnsi="GHEA Grapalat"/>
          <w:i/>
          <w:sz w:val="18"/>
          <w:szCs w:val="18"/>
        </w:rPr>
        <w:t xml:space="preserve"> 1 </w:t>
      </w:r>
      <w:r w:rsidRPr="00AE59CA">
        <w:rPr>
          <w:rFonts w:ascii="GHEA Grapalat" w:hAnsi="GHEA Grapalat" w:cs="GHEA Grapalat"/>
          <w:i/>
          <w:sz w:val="18"/>
          <w:szCs w:val="18"/>
        </w:rPr>
        <w:t>настоящегоприглашения</w:t>
      </w:r>
      <w:r w:rsidRPr="00AE59CA">
        <w:rPr>
          <w:rFonts w:ascii="GHEA Grapalat" w:hAnsi="GHEA Grapalat"/>
          <w:i/>
          <w:sz w:val="18"/>
          <w:szCs w:val="18"/>
        </w:rPr>
        <w:t xml:space="preserve">, </w:t>
      </w:r>
      <w:r w:rsidRPr="00AE59CA">
        <w:rPr>
          <w:rFonts w:ascii="GHEA Grapalat" w:hAnsi="GHEA Grapalat" w:cs="GHEA Grapalat"/>
          <w:i/>
          <w:sz w:val="18"/>
          <w:szCs w:val="18"/>
        </w:rPr>
        <w:t>пункт</w:t>
      </w:r>
      <w:r w:rsidRPr="00AE59CA">
        <w:rPr>
          <w:rFonts w:ascii="GHEA Grapalat" w:hAnsi="GHEA Grapalat"/>
          <w:i/>
          <w:sz w:val="18"/>
          <w:szCs w:val="18"/>
        </w:rPr>
        <w:t xml:space="preserve"> 2</w:t>
      </w:r>
      <w:r w:rsidRPr="00AE59CA">
        <w:rPr>
          <w:rFonts w:ascii="Times New Roman" w:hAnsi="Times New Roman"/>
          <w:i/>
          <w:sz w:val="18"/>
          <w:szCs w:val="18"/>
        </w:rPr>
        <w:t>․</w:t>
      </w:r>
      <w:r w:rsidRPr="00AE59CA">
        <w:rPr>
          <w:rFonts w:ascii="GHEA Grapalat" w:hAnsi="GHEA Grapalat"/>
          <w:i/>
          <w:sz w:val="18"/>
          <w:szCs w:val="18"/>
        </w:rPr>
        <w:t>2</w:t>
      </w:r>
      <w:r w:rsidRPr="00AE59CA">
        <w:rPr>
          <w:rFonts w:ascii="Times New Roman" w:hAnsi="Times New Roman"/>
          <w:i/>
          <w:sz w:val="18"/>
          <w:szCs w:val="18"/>
        </w:rPr>
        <w:t>․</w:t>
      </w:r>
      <w:r w:rsidRPr="00AE59CA">
        <w:rPr>
          <w:rFonts w:ascii="GHEA Grapalat" w:hAnsi="GHEA Grapalat"/>
          <w:i/>
          <w:sz w:val="18"/>
          <w:szCs w:val="18"/>
        </w:rPr>
        <w:t xml:space="preserve">1 </w:t>
      </w:r>
      <w:r w:rsidRPr="00AE59CA">
        <w:rPr>
          <w:rFonts w:ascii="GHEA Grapalat" w:hAnsi="GHEA Grapalat" w:cs="GHEA Grapalat"/>
          <w:i/>
          <w:sz w:val="18"/>
          <w:szCs w:val="18"/>
        </w:rPr>
        <w:t>части</w:t>
      </w:r>
      <w:r w:rsidRPr="00AE59CA">
        <w:rPr>
          <w:rFonts w:ascii="GHEA Grapalat" w:hAnsi="GHEA Grapalat"/>
          <w:i/>
          <w:sz w:val="18"/>
          <w:szCs w:val="18"/>
        </w:rPr>
        <w:t xml:space="preserve"> 2, </w:t>
      </w:r>
      <w:r w:rsidRPr="00AE59CA">
        <w:rPr>
          <w:rFonts w:ascii="GHEA Grapalat" w:hAnsi="GHEA Grapalat" w:cs="GHEA Grapalat"/>
          <w:i/>
          <w:sz w:val="18"/>
          <w:szCs w:val="18"/>
        </w:rPr>
        <w:t>раздел</w:t>
      </w:r>
      <w:r w:rsidRPr="00AE59CA">
        <w:rPr>
          <w:rFonts w:ascii="GHEA Grapalat" w:hAnsi="GHEA Grapalat"/>
          <w:i/>
          <w:sz w:val="18"/>
          <w:szCs w:val="18"/>
        </w:rPr>
        <w:t xml:space="preserve"> 10</w:t>
      </w:r>
      <w:r w:rsidRPr="00AE59CA">
        <w:rPr>
          <w:rFonts w:ascii="Times New Roman" w:hAnsi="Times New Roman"/>
          <w:i/>
          <w:sz w:val="18"/>
          <w:szCs w:val="18"/>
        </w:rPr>
        <w:t>․</w:t>
      </w:r>
      <w:r w:rsidRPr="00AE59CA">
        <w:rPr>
          <w:rFonts w:ascii="GHEA Grapalat" w:hAnsi="GHEA Grapalat"/>
          <w:i/>
          <w:sz w:val="18"/>
          <w:szCs w:val="18"/>
        </w:rPr>
        <w:t xml:space="preserve">1 , </w:t>
      </w:r>
      <w:r w:rsidRPr="00AE59CA">
        <w:rPr>
          <w:rFonts w:ascii="GHEA Grapalat" w:hAnsi="GHEA Grapalat" w:cs="GHEA Grapalat"/>
          <w:i/>
          <w:sz w:val="18"/>
          <w:szCs w:val="18"/>
        </w:rPr>
        <w:t>Приложение№</w:t>
      </w:r>
      <w:r w:rsidRPr="00AE59CA">
        <w:rPr>
          <w:rFonts w:ascii="GHEA Grapalat" w:hAnsi="GHEA Grapalat"/>
          <w:i/>
          <w:sz w:val="18"/>
          <w:szCs w:val="18"/>
        </w:rPr>
        <w:t xml:space="preserve"> 1</w:t>
      </w:r>
      <w:r w:rsidRPr="00AE59CA">
        <w:rPr>
          <w:rFonts w:ascii="Times New Roman" w:hAnsi="Times New Roman"/>
          <w:i/>
          <w:sz w:val="18"/>
          <w:szCs w:val="18"/>
        </w:rPr>
        <w:t>․</w:t>
      </w:r>
      <w:r w:rsidRPr="00AE59CA">
        <w:rPr>
          <w:rFonts w:ascii="GHEA Grapalat" w:hAnsi="GHEA Grapalat"/>
          <w:i/>
          <w:sz w:val="18"/>
          <w:szCs w:val="18"/>
        </w:rPr>
        <w:t xml:space="preserve">1, </w:t>
      </w:r>
      <w:r w:rsidRPr="00AE59CA">
        <w:rPr>
          <w:rFonts w:ascii="GHEA Grapalat" w:hAnsi="GHEA Grapalat" w:cs="GHEA Grapalat"/>
          <w:i/>
          <w:sz w:val="18"/>
          <w:szCs w:val="18"/>
        </w:rPr>
        <w:t>атакжепункты</w:t>
      </w:r>
      <w:r w:rsidRPr="00AE59CA">
        <w:rPr>
          <w:rFonts w:ascii="GHEA Grapalat" w:hAnsi="GHEA Grapalat"/>
          <w:i/>
          <w:sz w:val="18"/>
          <w:szCs w:val="18"/>
        </w:rPr>
        <w:t xml:space="preserve"> 2</w:t>
      </w:r>
      <w:r w:rsidRPr="00AE59CA">
        <w:rPr>
          <w:rFonts w:ascii="Times New Roman" w:hAnsi="Times New Roman"/>
          <w:i/>
          <w:sz w:val="18"/>
          <w:szCs w:val="18"/>
        </w:rPr>
        <w:t>․</w:t>
      </w:r>
      <w:r w:rsidRPr="00AE59CA">
        <w:rPr>
          <w:rFonts w:ascii="GHEA Grapalat" w:hAnsi="GHEA Grapalat"/>
          <w:i/>
          <w:sz w:val="18"/>
          <w:szCs w:val="18"/>
        </w:rPr>
        <w:t>4</w:t>
      </w:r>
      <w:r w:rsidRPr="00AE59CA">
        <w:rPr>
          <w:rFonts w:ascii="Times New Roman" w:hAnsi="Times New Roman"/>
          <w:i/>
          <w:sz w:val="18"/>
          <w:szCs w:val="18"/>
        </w:rPr>
        <w:t>․</w:t>
      </w:r>
      <w:r w:rsidRPr="00AE59CA">
        <w:rPr>
          <w:rFonts w:ascii="GHEA Grapalat" w:hAnsi="GHEA Grapalat"/>
          <w:i/>
          <w:sz w:val="18"/>
          <w:szCs w:val="18"/>
        </w:rPr>
        <w:t>5, 2</w:t>
      </w:r>
      <w:r w:rsidRPr="00AE59CA">
        <w:rPr>
          <w:rFonts w:ascii="Times New Roman" w:hAnsi="Times New Roman"/>
          <w:i/>
          <w:sz w:val="18"/>
          <w:szCs w:val="18"/>
        </w:rPr>
        <w:t>․</w:t>
      </w:r>
      <w:r w:rsidRPr="00AE59CA">
        <w:rPr>
          <w:rFonts w:ascii="GHEA Grapalat" w:hAnsi="GHEA Grapalat"/>
          <w:i/>
          <w:sz w:val="18"/>
          <w:szCs w:val="18"/>
        </w:rPr>
        <w:t>4</w:t>
      </w:r>
      <w:r w:rsidRPr="00AE59CA">
        <w:rPr>
          <w:rFonts w:ascii="Times New Roman" w:hAnsi="Times New Roman"/>
          <w:i/>
          <w:sz w:val="18"/>
          <w:szCs w:val="18"/>
        </w:rPr>
        <w:t>․</w:t>
      </w:r>
      <w:r w:rsidRPr="00AE59CA">
        <w:rPr>
          <w:rFonts w:ascii="GHEA Grapalat" w:hAnsi="GHEA Grapalat"/>
          <w:i/>
          <w:sz w:val="18"/>
          <w:szCs w:val="18"/>
        </w:rPr>
        <w:t xml:space="preserve">6 </w:t>
      </w:r>
      <w:r w:rsidRPr="00AE59CA">
        <w:rPr>
          <w:rFonts w:ascii="GHEA Grapalat" w:hAnsi="GHEA Grapalat" w:cs="GHEA Grapalat"/>
          <w:i/>
          <w:sz w:val="18"/>
          <w:szCs w:val="18"/>
        </w:rPr>
        <w:t>и</w:t>
      </w:r>
      <w:r w:rsidRPr="00AE59CA">
        <w:rPr>
          <w:rFonts w:ascii="GHEA Grapalat" w:hAnsi="GHEA Grapalat"/>
          <w:i/>
          <w:sz w:val="18"/>
          <w:szCs w:val="18"/>
        </w:rPr>
        <w:t xml:space="preserve"> 4.3 и приложение 1,1, </w:t>
      </w:r>
      <w:r w:rsidRPr="00AE59CA">
        <w:rPr>
          <w:rFonts w:ascii="GHEA Grapalat" w:hAnsi="GHEA Grapalat" w:cs="GHEA Grapalat"/>
          <w:i/>
          <w:sz w:val="18"/>
          <w:szCs w:val="18"/>
        </w:rPr>
        <w:t>исключаются изприглашения</w:t>
      </w:r>
      <w:r w:rsidRPr="00AE59CA">
        <w:rPr>
          <w:rFonts w:ascii="GHEA Grapalat" w:hAnsi="GHEA Grapalat"/>
          <w:i/>
          <w:sz w:val="18"/>
          <w:szCs w:val="18"/>
        </w:rPr>
        <w:t xml:space="preserve">, </w:t>
      </w:r>
      <w:r w:rsidRPr="00AE59CA">
        <w:rPr>
          <w:rFonts w:ascii="GHEA Grapalat" w:hAnsi="GHEA Grapalat" w:cs="GHEA Grapalat"/>
          <w:i/>
          <w:sz w:val="18"/>
          <w:szCs w:val="18"/>
        </w:rPr>
        <w:t>еслизаключаемыйдоговорнедолженфинансироватьсязасч</w:t>
      </w:r>
      <w:r w:rsidRPr="00AE59CA">
        <w:rPr>
          <w:rFonts w:ascii="GHEA Grapalat" w:hAnsi="GHEA Grapalat"/>
          <w:i/>
          <w:sz w:val="18"/>
          <w:szCs w:val="18"/>
        </w:rPr>
        <w:t xml:space="preserve">ет средств государственного бюджета в течение 2021 года, или если закупка организуется в форме закупки у одного лица, обусловленного безотлагательностью. </w:t>
      </w:r>
      <w:r w:rsidR="00C42B41" w:rsidRPr="00AE59CA">
        <w:rPr>
          <w:rFonts w:ascii="GHEA Grapalat" w:hAnsi="GHEA Grapalat"/>
          <w:i/>
          <w:sz w:val="18"/>
          <w:szCs w:val="18"/>
        </w:rPr>
        <w:t>При этом участник представляет заявление предусмотренное подпунктом 7 пункта 4.3 части 1 настоящего приглашения, если ценовое предложение, представляемое им по части данного лота, превышает 1 млн драмов РА и желает на условиях, установленных настоящим приглашением, получить компенсацию в размере 1% от цены договора, согласно условиям установленным постановлением правительства РА N 442-Н от 01.04.2021 г..</w:t>
      </w:r>
    </w:p>
    <w:p w:rsidR="00A70A2B" w:rsidRDefault="00A70A2B" w:rsidP="00C42B41">
      <w:pPr>
        <w:pStyle w:val="norm"/>
        <w:widowControl w:val="0"/>
        <w:tabs>
          <w:tab w:val="left" w:pos="1134"/>
        </w:tabs>
        <w:spacing w:after="160" w:line="240" w:lineRule="auto"/>
        <w:ind w:firstLine="567"/>
        <w:rPr>
          <w:rFonts w:ascii="GHEA Grapalat" w:hAnsi="GHEA Grapalat"/>
          <w:sz w:val="24"/>
          <w:szCs w:val="24"/>
        </w:rPr>
      </w:pPr>
    </w:p>
    <w:p w:rsidR="006A2361" w:rsidRDefault="006A2361" w:rsidP="00BC1D1C">
      <w:pPr>
        <w:pStyle w:val="norm"/>
        <w:widowControl w:val="0"/>
        <w:spacing w:after="160" w:line="360" w:lineRule="auto"/>
        <w:ind w:firstLine="567"/>
        <w:rPr>
          <w:rFonts w:ascii="GHEA Grapalat" w:hAnsi="GHEA Grapalat"/>
          <w:sz w:val="24"/>
          <w:szCs w:val="24"/>
        </w:rPr>
      </w:pPr>
    </w:p>
    <w:p w:rsidR="006A2361" w:rsidRDefault="006A2361" w:rsidP="00BC1D1C">
      <w:pPr>
        <w:pStyle w:val="norm"/>
        <w:widowControl w:val="0"/>
        <w:spacing w:after="160" w:line="360" w:lineRule="auto"/>
        <w:ind w:firstLine="567"/>
        <w:rPr>
          <w:rFonts w:ascii="GHEA Grapalat" w:hAnsi="GHEA Grapalat"/>
          <w:sz w:val="24"/>
          <w:szCs w:val="24"/>
        </w:rPr>
      </w:pP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53289">
        <w:rPr>
          <w:rFonts w:ascii="GHEA Grapalat" w:hAnsi="GHEA Grapalat"/>
          <w:sz w:val="24"/>
          <w:szCs w:val="24"/>
        </w:rPr>
        <w:t>4</w:t>
      </w:r>
      <w:r w:rsidRPr="009044F1">
        <w:rPr>
          <w:rFonts w:ascii="GHEA Grapalat" w:hAnsi="GHEA Grapalat"/>
          <w:sz w:val="24"/>
          <w:szCs w:val="24"/>
        </w:rPr>
        <w:t>-</w:t>
      </w:r>
      <w:r w:rsidR="00AC4337" w:rsidRPr="00853289">
        <w:rPr>
          <w:rFonts w:ascii="GHEA Grapalat" w:hAnsi="GHEA Grapalat"/>
          <w:sz w:val="24"/>
          <w:szCs w:val="24"/>
        </w:rPr>
        <w:t>о</w:t>
      </w:r>
      <w:r w:rsidRPr="009044F1">
        <w:rPr>
          <w:rFonts w:ascii="GHEA Grapalat" w:hAnsi="GHEA Grapalat"/>
          <w:sz w:val="24"/>
          <w:szCs w:val="24"/>
        </w:rPr>
        <w:t xml:space="preserve">й день в </w:t>
      </w:r>
      <w:r w:rsidR="00853289">
        <w:rPr>
          <w:rFonts w:ascii="GHEA Grapalat" w:hAnsi="GHEA Grapalat"/>
          <w:sz w:val="24"/>
          <w:szCs w:val="24"/>
        </w:rPr>
        <w:t>11։00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w:t>
      </w:r>
      <w:r>
        <w:rPr>
          <w:rFonts w:ascii="GHEA Grapalat" w:hAnsi="GHEA Grapalat"/>
        </w:rPr>
        <w:lastRenderedPageBreak/>
        <w:t>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и </w:t>
      </w:r>
      <w:r w:rsidRPr="009044F1">
        <w:rPr>
          <w:rFonts w:ascii="GHEA Grapalat" w:hAnsi="GHEA Grapalat"/>
          <w:sz w:val="24"/>
          <w:szCs w:val="24"/>
        </w:rPr>
        <w:t>занявших последующие места</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06E8" w:rsidRPr="00DD06E8">
        <w:rPr>
          <w:rFonts w:ascii="GHEA Grapalat" w:hAnsi="GHEA Grapalat"/>
          <w:i w:val="0"/>
          <w:sz w:val="24"/>
          <w:szCs w:val="24"/>
        </w:rPr>
        <w:t>Центрального банка на данный день</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sidR="0020385D">
        <w:rPr>
          <w:rFonts w:ascii="GHEA Grapalat" w:hAnsi="GHEA Grapalat"/>
          <w:sz w:val="24"/>
          <w:szCs w:val="24"/>
        </w:rPr>
        <w:t>пятнадцати</w:t>
      </w:r>
      <w:r w:rsidR="00B11432" w:rsidRPr="000811C1">
        <w:rPr>
          <w:rFonts w:ascii="GHEA Grapalat" w:hAnsi="GHEA Grapalat"/>
          <w:sz w:val="24"/>
          <w:szCs w:val="24"/>
        </w:rPr>
        <w:t xml:space="preserve">рабочих дней после предусмотрения дополнительных финансовых средств с продлением сроков </w:t>
      </w:r>
      <w:r w:rsidR="005672B4">
        <w:rPr>
          <w:rFonts w:ascii="GHEA Grapalat" w:hAnsi="GHEA Grapalat"/>
          <w:sz w:val="24"/>
          <w:szCs w:val="24"/>
        </w:rPr>
        <w:t>предоставления услуг</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00235D56"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sidR="00BA3D6F">
        <w:rPr>
          <w:rFonts w:ascii="GHEA Grapalat" w:hAnsi="GHEA Grapalat"/>
          <w:sz w:val="24"/>
          <w:szCs w:val="24"/>
        </w:rPr>
        <w:t>шестидесяти</w:t>
      </w:r>
      <w:r w:rsidR="00235D56" w:rsidRPr="00235D56">
        <w:rPr>
          <w:rFonts w:ascii="GHEA Grapalat" w:hAnsi="GHEA Grapalat"/>
          <w:sz w:val="24"/>
          <w:szCs w:val="24"/>
        </w:rPr>
        <w:t>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в том числе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w:t>
      </w:r>
      <w:r w:rsidR="00A31DCA" w:rsidRPr="00A31DCA">
        <w:rPr>
          <w:rFonts w:ascii="GHEA Grapalat" w:hAnsi="GHEA Grapalat"/>
        </w:rPr>
        <w:lastRenderedPageBreak/>
        <w:t>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sidR="00A74478" w:rsidRPr="00A74478">
        <w:rPr>
          <w:rFonts w:ascii="GHEA Grapalat" w:hAnsi="GHEA Grapalat"/>
          <w:sz w:val="24"/>
          <w:szCs w:val="24"/>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нескрепляются печатью.</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DD06E8" w:rsidRPr="00853289">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1D2159" w:rsidRPr="00503411" w:rsidRDefault="001D2159"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637337" w:rsidRDefault="00637337">
      <w:pPr>
        <w:rPr>
          <w:ins w:id="0" w:author="Inesa Kocharyan" w:date="2021-04-13T16:49:00Z"/>
          <w:rFonts w:ascii="GHEA Grapalat" w:hAnsi="GHEA Grapalat"/>
          <w:b/>
        </w:rPr>
      </w:pPr>
      <w:ins w:id="1" w:author="Inesa Kocharyan" w:date="2021-04-13T16:49:00Z">
        <w:r>
          <w:rPr>
            <w:rFonts w:ascii="GHEA Grapalat" w:hAnsi="GHEA Grapalat"/>
            <w:b/>
          </w:rPr>
          <w:br w:type="page"/>
        </w:r>
      </w:ins>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226D65" w:rsidRPr="000406CC" w:rsidRDefault="00DD06E8" w:rsidP="00CF7623">
      <w:pPr>
        <w:widowControl w:val="0"/>
        <w:tabs>
          <w:tab w:val="left" w:pos="1276"/>
        </w:tabs>
        <w:spacing w:after="160"/>
        <w:ind w:firstLine="567"/>
        <w:jc w:val="both"/>
        <w:rPr>
          <w:rFonts w:ascii="GHEA Grapalat" w:hAnsi="GHEA Grapalat"/>
        </w:rPr>
      </w:pPr>
      <w:r w:rsidRPr="00DD06E8">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74439E" w:rsidP="00B46D58">
      <w:pPr>
        <w:widowControl w:val="0"/>
        <w:tabs>
          <w:tab w:val="left" w:pos="1276"/>
        </w:tabs>
        <w:spacing w:after="160"/>
        <w:ind w:firstLine="567"/>
        <w:jc w:val="both"/>
        <w:rPr>
          <w:rFonts w:ascii="GHEA Grapalat" w:hAnsi="GHEA Grapalat"/>
        </w:rPr>
      </w:pPr>
      <w:r w:rsidRPr="0074439E">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E969ED" w:rsidRPr="00375987" w:rsidRDefault="00030D40" w:rsidP="00B46D58">
      <w:pPr>
        <w:widowControl w:val="0"/>
        <w:tabs>
          <w:tab w:val="left" w:pos="1276"/>
        </w:tabs>
        <w:spacing w:after="160"/>
        <w:ind w:firstLine="567"/>
        <w:jc w:val="both"/>
        <w:rPr>
          <w:rFonts w:ascii="GHEA Grapalat" w:hAnsi="GHEA Grapalat"/>
        </w:rPr>
      </w:pPr>
      <w:r w:rsidRPr="00375987">
        <w:rPr>
          <w:rFonts w:ascii="GHEA Grapalat" w:hAnsi="GHEA Grapalat"/>
        </w:rPr>
        <w:t xml:space="preserve">Обеспечение договора должно быть действительно как минимум включительно до </w:t>
      </w:r>
      <w:r w:rsidR="0074439E" w:rsidRPr="00853289">
        <w:rPr>
          <w:rFonts w:ascii="GHEA Grapalat" w:hAnsi="GHEA Grapalat"/>
        </w:rPr>
        <w:t>2</w:t>
      </w:r>
      <w:r w:rsidR="000C328E" w:rsidRPr="00375987">
        <w:rPr>
          <w:rFonts w:ascii="GHEA Grapalat" w:hAnsi="GHEA Grapalat"/>
        </w:rPr>
        <w:t>0</w:t>
      </w:r>
      <w:r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BD48DD" w:rsidRDefault="00BD48DD" w:rsidP="00BD48DD">
      <w:pPr>
        <w:widowControl w:val="0"/>
        <w:tabs>
          <w:tab w:val="left" w:pos="1134"/>
        </w:tabs>
        <w:spacing w:after="160"/>
        <w:ind w:firstLine="567"/>
        <w:jc w:val="center"/>
        <w:rPr>
          <w:rFonts w:ascii="GHEA Grapalat" w:hAnsi="GHEA Grapalat"/>
          <w:b/>
          <w:lang w:val="hy-AM"/>
        </w:rPr>
      </w:pPr>
    </w:p>
    <w:p w:rsidR="002807DD" w:rsidRPr="00ED628D" w:rsidRDefault="002807DD" w:rsidP="002807DD">
      <w:pPr>
        <w:rPr>
          <w:rFonts w:ascii="GHEA Grapalat" w:hAnsi="GHEA Grapalat"/>
          <w:b/>
          <w:lang w:val="hy-AM"/>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853289"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74439E" w:rsidRPr="0074439E">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попечителей</w:t>
      </w:r>
      <w:r w:rsidR="0074439E" w:rsidRPr="00853289">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4439E" w:rsidRPr="00853289" w:rsidRDefault="0074439E">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754E14" w:rsidRPr="00886D11">
        <w:rPr>
          <w:rFonts w:ascii="GHEA Grapalat" w:hAnsi="GHEA Grapalat"/>
        </w:rPr>
        <w:t>5</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наименования (имени, фамилии, копии документа, удостоверяющего </w:t>
      </w:r>
      <w:r w:rsidRPr="009044F1">
        <w:rPr>
          <w:rFonts w:ascii="GHEA Grapalat" w:hAnsi="GHEA Grapalat"/>
        </w:rPr>
        <w:lastRenderedPageBreak/>
        <w:t>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w:t>
      </w:r>
      <w:r w:rsidR="00A677CD">
        <w:rPr>
          <w:rFonts w:ascii="GHEA Grapalat" w:hAnsi="GHEA Grapalat"/>
        </w:rPr>
        <w:lastRenderedPageBreak/>
        <w:t>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w:t>
      </w:r>
      <w:r w:rsidR="00441F35">
        <w:rPr>
          <w:rFonts w:ascii="GHEA Grapalat" w:hAnsi="GHEA Grapalat" w:cs="Sylfaen"/>
        </w:rPr>
        <w:t>6</w:t>
      </w:r>
      <w:r w:rsidR="00A677CD" w:rsidRPr="00D3436F">
        <w:rPr>
          <w:rFonts w:ascii="GHEA Grapalat" w:hAnsi="GHEA Grapalat" w:cs="Sylfaen"/>
        </w:rPr>
        <w:t xml:space="preserve">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w:t>
      </w:r>
      <w:r w:rsidR="00090C52">
        <w:rPr>
          <w:rFonts w:ascii="GHEA Grapalat" w:hAnsi="GHEA Grapalat"/>
          <w:b/>
        </w:rPr>
        <w:t>НА ЗАКУПКУ У ОДНОГО ЛИЦА, ОБУСЛОВЛЕННАЯ БЕЗОТЛАГАТЕЛЬНОСТЬЮ</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2"/>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 xml:space="preserve">Вместо оригиналов документов, включенных в заявку, могут быть </w:t>
      </w:r>
      <w:r w:rsidR="008626E5" w:rsidRPr="009044F1">
        <w:rPr>
          <w:rFonts w:ascii="GHEA Grapalat" w:hAnsi="GHEA Grapalat"/>
        </w:rPr>
        <w:lastRenderedPageBreak/>
        <w:t>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E767AB" w:rsidRDefault="00B2572B" w:rsidP="00B46D58">
      <w:pPr>
        <w:pStyle w:val="BodyTextIndent3"/>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w:t>
      </w:r>
      <w:r w:rsidR="00090C52">
        <w:rPr>
          <w:rFonts w:ascii="GHEA Grapalat" w:hAnsi="GHEA Grapalat"/>
          <w:b/>
          <w:sz w:val="24"/>
          <w:szCs w:val="24"/>
        </w:rPr>
        <w:t>на закупку у одного лица, обусловленная безотлагательностью</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E767AB">
        <w:rPr>
          <w:rFonts w:ascii="GHEA Grapalat" w:hAnsi="GHEA Grapalat"/>
          <w:b/>
          <w:sz w:val="24"/>
          <w:szCs w:val="24"/>
        </w:rPr>
        <w:t>ԵՔԿԱ-ՀՄԱԾՁԲ-21/31-2</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E767AB">
        <w:rPr>
          <w:rFonts w:ascii="GHEA Grapalat" w:hAnsi="GHEA Grapalat"/>
        </w:rPr>
        <w:t>ԵՔԿԱ-ՀՄԱԾՁԲ-21/31-2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090C52" w:rsidP="00B46D58">
      <w:pPr>
        <w:spacing w:after="160"/>
        <w:jc w:val="both"/>
        <w:rPr>
          <w:rFonts w:ascii="GHEA Grapalat" w:hAnsi="GHEA Grapalat"/>
        </w:rPr>
      </w:pPr>
      <w:r>
        <w:rPr>
          <w:rFonts w:ascii="GHEA Grapalat" w:hAnsi="GHEA Grapalat"/>
        </w:rPr>
        <w:t>закупки у одного лица, обусловленная безотлагательностью</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sidR="00090C52">
        <w:rPr>
          <w:rFonts w:ascii="GHEA Grapalat" w:hAnsi="GHEA Grapalat"/>
          <w:spacing w:val="-4"/>
        </w:rPr>
        <w:t>на закупку у одного лица, обусловленная безотлагательностью</w:t>
      </w:r>
      <w:r>
        <w:rPr>
          <w:rFonts w:ascii="GHEA Grapalat" w:hAnsi="GHEA Grapalat"/>
        </w:rPr>
        <w:t xml:space="preserve"> под кодом </w:t>
      </w:r>
      <w:r w:rsidR="00E767AB">
        <w:rPr>
          <w:rFonts w:ascii="GHEA Grapalat" w:hAnsi="GHEA Grapalat"/>
        </w:rPr>
        <w:t>ԵՔԿԱ-ՀՄԱԾՁԲ-21/31-2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60A86">
        <w:rPr>
          <w:rFonts w:ascii="GHEA Grapalat" w:hAnsi="GHEA Grapalat"/>
          <w:vertAlign w:val="superscript"/>
        </w:rPr>
        <w:t>16</w:t>
      </w:r>
      <w:r w:rsidR="00952531">
        <w:rPr>
          <w:rFonts w:ascii="GHEA Grapalat" w:hAnsi="GHEA Grapalat"/>
        </w:rPr>
        <w:t xml:space="preserve"> ,</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E767AB">
        <w:rPr>
          <w:rFonts w:ascii="GHEA Grapalat" w:hAnsi="GHEA Grapalat"/>
        </w:rPr>
        <w:t>ԵՔԿԱ-ՀՄԱԾՁԲ-21/31-2</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090C52">
        <w:rPr>
          <w:rFonts w:ascii="GHEA Grapalat" w:hAnsi="GHEA Grapalat"/>
          <w:spacing w:val="-6"/>
        </w:rPr>
        <w:t>на закупку у одного лица, обусловленная безотлагательностью</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-------------------------представляет</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3"/>
        <w:t>**</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lastRenderedPageBreak/>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090C52">
        <w:rPr>
          <w:rFonts w:ascii="GHEA Grapalat" w:hAnsi="GHEA Grapalat"/>
          <w:b/>
        </w:rPr>
        <w:t>на закупку у одного лица, обусловленная безотлагательностью</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E767AB">
        <w:rPr>
          <w:rFonts w:ascii="GHEA Grapalat" w:hAnsi="GHEA Grapalat"/>
          <w:b/>
          <w:i w:val="0"/>
          <w:sz w:val="24"/>
          <w:szCs w:val="24"/>
        </w:rPr>
        <w:t>ԵՔԿԱ-ՀՄԱԾՁԲ-21/31-2</w:t>
      </w:r>
      <w:r>
        <w:rPr>
          <w:rFonts w:ascii="GHEA Grapalat" w:hAnsi="GHEA Grapalat"/>
          <w:b/>
          <w:sz w:val="24"/>
          <w:szCs w:val="24"/>
        </w:rPr>
        <w:t>"</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AC34B0" w:rsidRPr="00FD1EE4" w:rsidRDefault="00AC34B0" w:rsidP="00DD06E8">
            <w:pPr>
              <w:spacing w:before="240" w:after="240"/>
              <w:ind w:left="993" w:hanging="851"/>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D06E8">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1487"/>
        </w:trPr>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1361"/>
        </w:trPr>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C34B0" w:rsidRPr="00FD1EE4" w:rsidTr="00DD06E8">
        <w:tc>
          <w:tcPr>
            <w:tcW w:w="2837" w:type="dxa"/>
            <w:shd w:val="clear" w:color="auto" w:fill="D9E2F3"/>
            <w:vAlign w:val="center"/>
          </w:tcPr>
          <w:p w:rsidR="00AC34B0" w:rsidRPr="00B047A2"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6"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464"/>
      </w:tblGrid>
      <w:tr w:rsidR="00AC34B0" w:rsidRPr="00FD1EE4" w:rsidTr="00DD06E8">
        <w:tc>
          <w:tcPr>
            <w:tcW w:w="297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7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7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7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7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C34B0" w:rsidRPr="00FD1EE4" w:rsidTr="00DD06E8">
        <w:tc>
          <w:tcPr>
            <w:tcW w:w="2943"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43"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43"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943"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C34B0" w:rsidRPr="00FD1EE4" w:rsidTr="00DD06E8">
        <w:trPr>
          <w:trHeight w:val="924"/>
        </w:trPr>
        <w:tc>
          <w:tcPr>
            <w:tcW w:w="9016" w:type="dxa"/>
            <w:gridSpan w:val="2"/>
            <w:vAlign w:val="center"/>
          </w:tcPr>
          <w:p w:rsidR="00AC34B0" w:rsidRPr="00FD1EE4" w:rsidRDefault="0020591A" w:rsidP="00DD06E8">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D06E8">
        <w:trPr>
          <w:trHeight w:val="684"/>
        </w:trPr>
        <w:tc>
          <w:tcPr>
            <w:tcW w:w="4508"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1282"/>
        </w:trPr>
        <w:tc>
          <w:tcPr>
            <w:tcW w:w="4508"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D06E8">
        <w:tc>
          <w:tcPr>
            <w:tcW w:w="9016" w:type="dxa"/>
            <w:gridSpan w:val="2"/>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D06E8">
        <w:tc>
          <w:tcPr>
            <w:tcW w:w="9016" w:type="dxa"/>
            <w:gridSpan w:val="2"/>
            <w:vAlign w:val="center"/>
          </w:tcPr>
          <w:p w:rsidR="00AC34B0" w:rsidRPr="00FD1EE4" w:rsidRDefault="0020591A" w:rsidP="00DD06E8">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C34B0" w:rsidRPr="00FD1EE4" w:rsidTr="00DD06E8">
        <w:trPr>
          <w:trHeight w:val="924"/>
        </w:trPr>
        <w:tc>
          <w:tcPr>
            <w:tcW w:w="9016" w:type="dxa"/>
            <w:gridSpan w:val="2"/>
            <w:vAlign w:val="center"/>
          </w:tcPr>
          <w:p w:rsidR="00AC34B0" w:rsidRPr="00FD1EE4" w:rsidRDefault="0020591A" w:rsidP="00DD06E8">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rsidTr="00DD06E8">
        <w:trPr>
          <w:trHeight w:val="684"/>
        </w:trPr>
        <w:tc>
          <w:tcPr>
            <w:tcW w:w="4508"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1282"/>
        </w:trPr>
        <w:tc>
          <w:tcPr>
            <w:tcW w:w="4508"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D06E8">
        <w:tc>
          <w:tcPr>
            <w:tcW w:w="9016" w:type="dxa"/>
            <w:gridSpan w:val="2"/>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D06E8">
        <w:tc>
          <w:tcPr>
            <w:tcW w:w="9016" w:type="dxa"/>
            <w:gridSpan w:val="2"/>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D06E8">
        <w:tc>
          <w:tcPr>
            <w:tcW w:w="9016" w:type="dxa"/>
            <w:gridSpan w:val="2"/>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D06E8">
        <w:tc>
          <w:tcPr>
            <w:tcW w:w="9016" w:type="dxa"/>
            <w:gridSpan w:val="2"/>
            <w:vAlign w:val="center"/>
          </w:tcPr>
          <w:p w:rsidR="00AC34B0" w:rsidRPr="00FD1EE4" w:rsidRDefault="0020591A" w:rsidP="00DD06E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20591A" w:rsidP="00DD06E8">
            <w:pPr>
              <w:rPr>
                <w:rFonts w:ascii="GHEA Grapalat" w:eastAsia="GHEA Grapalat" w:hAnsi="GHEA Grapalat" w:cs="GHEA Grapalat"/>
              </w:rPr>
            </w:pPr>
            <w:sdt>
              <w:sdtPr>
                <w:rPr>
                  <w:rFonts w:ascii="GHEA Grapalat" w:eastAsia="GHEA Grapalat" w:hAnsi="GHEA Grapalat" w:cs="GHEA Grapalat"/>
                </w:rPr>
                <w:id w:val="454287896"/>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AC34B0" w:rsidRPr="005600B4"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20591A" w:rsidP="00DD06E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7"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rPr>
          <w:trHeight w:val="853"/>
        </w:trPr>
        <w:tc>
          <w:tcPr>
            <w:tcW w:w="2835" w:type="dxa"/>
            <w:vMerge w:val="restart"/>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850"/>
        </w:trPr>
        <w:tc>
          <w:tcPr>
            <w:tcW w:w="2835" w:type="dxa"/>
            <w:vMerge/>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850"/>
        </w:trPr>
        <w:tc>
          <w:tcPr>
            <w:tcW w:w="2835" w:type="dxa"/>
            <w:vMerge/>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850"/>
        </w:trPr>
        <w:tc>
          <w:tcPr>
            <w:tcW w:w="2835" w:type="dxa"/>
            <w:vMerge/>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rPr>
          <w:trHeight w:val="850"/>
        </w:trPr>
        <w:tc>
          <w:tcPr>
            <w:tcW w:w="2835" w:type="dxa"/>
            <w:vMerge/>
            <w:shd w:val="clear" w:color="auto" w:fill="D9E2F3"/>
            <w:vAlign w:val="center"/>
          </w:tcPr>
          <w:p w:rsidR="00AC34B0" w:rsidRPr="00FD1EE4" w:rsidRDefault="00AC34B0" w:rsidP="00DD06E8">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D06E8">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r w:rsidR="00AC34B0" w:rsidRPr="00FD1EE4" w:rsidTr="00DD06E8">
        <w:tc>
          <w:tcPr>
            <w:tcW w:w="2835" w:type="dxa"/>
            <w:shd w:val="clear" w:color="auto" w:fill="D9E2F3"/>
            <w:vAlign w:val="center"/>
          </w:tcPr>
          <w:p w:rsidR="00AC34B0" w:rsidRPr="00FD1EE4" w:rsidRDefault="00AC34B0" w:rsidP="00DD06E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D06E8">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C34B0" w:rsidRPr="00FD1EE4" w:rsidTr="00DD06E8">
        <w:tc>
          <w:tcPr>
            <w:tcW w:w="9016" w:type="dxa"/>
            <w:shd w:val="clear" w:color="auto" w:fill="DBE5F1" w:themeFill="accent1" w:themeFillTint="33"/>
          </w:tcPr>
          <w:p w:rsidR="00AC34B0" w:rsidRPr="00FD1EE4" w:rsidRDefault="00AC34B0" w:rsidP="00DD06E8">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D06E8">
        <w:trPr>
          <w:trHeight w:val="10187"/>
        </w:trPr>
        <w:tc>
          <w:tcPr>
            <w:tcW w:w="9016" w:type="dxa"/>
          </w:tcPr>
          <w:p w:rsidR="00AC34B0" w:rsidRPr="00FD1EE4" w:rsidRDefault="00AC34B0" w:rsidP="00DD06E8">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 xml:space="preserve">8) в подразделе"Контактные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eastAsia="GHEA Grapalat" w:hAnsi="GHEA Grapalat" w:cs="GHEA Grapalat"/>
        </w:rPr>
        <w:t>"</w:t>
      </w:r>
      <w:r w:rsidRPr="000306ED">
        <w:rPr>
          <w:rFonts w:ascii="GHEA Grapalat" w:hAnsi="GHEA Grapalat"/>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090C52">
        <w:rPr>
          <w:rFonts w:ascii="GHEA Grapalat" w:hAnsi="GHEA Grapalat"/>
          <w:b/>
          <w:sz w:val="24"/>
          <w:szCs w:val="24"/>
        </w:rPr>
        <w:t>на закупку у одного лица, обусловленная безотлагательностью</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767AB">
        <w:rPr>
          <w:rFonts w:ascii="GHEA Grapalat" w:hAnsi="GHEA Grapalat"/>
          <w:b/>
          <w:sz w:val="24"/>
          <w:szCs w:val="24"/>
        </w:rPr>
        <w:t>ԵՔԿԱ-ՀՄԱԾՁԲ-21/31-2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090C52">
        <w:rPr>
          <w:rFonts w:ascii="GHEA Grapalat" w:hAnsi="GHEA Grapalat"/>
          <w:spacing w:val="-6"/>
        </w:rPr>
        <w:t>на закупку у одного лица, обусловленная безотлагательностью</w:t>
      </w:r>
      <w:r w:rsidRPr="005744FC">
        <w:rPr>
          <w:rFonts w:ascii="GHEA Grapalat" w:hAnsi="GHEA Grapalat"/>
          <w:spacing w:val="-6"/>
        </w:rPr>
        <w:t xml:space="preserve"> под кодом </w:t>
      </w:r>
      <w:r w:rsidR="00E767AB">
        <w:rPr>
          <w:rFonts w:ascii="GHEA Grapalat" w:hAnsi="GHEA Grapalat"/>
          <w:spacing w:val="-6"/>
        </w:rPr>
        <w:t>ԵՔԿԱ-ՀՄԱԾՁԲ-21/31-2</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lastRenderedPageBreak/>
        <w:t>Приложение № 4.</w:t>
      </w:r>
      <w:r w:rsidR="00551887" w:rsidRPr="00503411">
        <w:rPr>
          <w:rFonts w:ascii="GHEA Grapalat" w:hAnsi="GHEA Grapalat"/>
          <w:b/>
          <w:i/>
          <w:sz w:val="22"/>
          <w:szCs w:val="22"/>
        </w:rPr>
        <w:t>2</w:t>
      </w:r>
    </w:p>
    <w:p w:rsidR="003D2FE2" w:rsidRPr="00302A3A"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w:t>
      </w:r>
      <w:r w:rsidR="00090C52">
        <w:rPr>
          <w:rFonts w:ascii="GHEA Grapalat" w:hAnsi="GHEA Grapalat"/>
          <w:b/>
          <w:i/>
          <w:sz w:val="22"/>
          <w:szCs w:val="22"/>
        </w:rPr>
        <w:t>на закупку у одного лица, обусловленная безотлагательностью</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E767AB">
        <w:rPr>
          <w:rFonts w:ascii="GHEA Grapalat" w:hAnsi="GHEA Grapalat"/>
          <w:b/>
          <w:i/>
          <w:sz w:val="22"/>
          <w:szCs w:val="22"/>
        </w:rPr>
        <w:t>ԵՔԿԱ-ՀՄԱԾՁԲ-21/31-2</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B138F3">
        <w:rPr>
          <w:rFonts w:ascii="GHEA Grapalat" w:hAnsi="GHEA Grapalat"/>
          <w:sz w:val="22"/>
          <w:szCs w:val="22"/>
        </w:rPr>
        <w:lastRenderedPageBreak/>
        <w:t xml:space="preserve">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lastRenderedPageBreak/>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B138F3">
        <w:rPr>
          <w:rFonts w:ascii="GHEA Grapalat" w:hAnsi="GHEA Grapalat"/>
          <w:sz w:val="22"/>
          <w:szCs w:val="22"/>
        </w:rPr>
        <w:t>М. П.День/месяц/год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090C52">
        <w:rPr>
          <w:rFonts w:ascii="GHEA Grapalat" w:hAnsi="GHEA Grapalat"/>
          <w:i/>
        </w:rPr>
        <w:t>на закупку у одного лица, обусловленная безотлагательностью</w:t>
      </w:r>
      <w:r w:rsidRPr="00B138F3">
        <w:rPr>
          <w:rFonts w:ascii="GHEA Grapalat" w:hAnsi="GHEA Grapalat"/>
          <w:i/>
        </w:rPr>
        <w:br/>
        <w:t xml:space="preserve">под кодом </w:t>
      </w:r>
      <w:r w:rsidR="00E767AB">
        <w:rPr>
          <w:rFonts w:ascii="GHEA Grapalat" w:hAnsi="GHEA Grapalat"/>
          <w:i/>
        </w:rPr>
        <w:t>ԵՔԿԱ-ՀՄԱԾՁԲ-21/31-2</w:t>
      </w:r>
      <w:r w:rsidRPr="00B138F3">
        <w:rPr>
          <w:rFonts w:ascii="GHEA Grapalat" w:hAnsi="GHEA Grapalat"/>
          <w:i/>
        </w:rPr>
        <w:t>"</w:t>
      </w:r>
      <w:r w:rsidRPr="00B138F3">
        <w:rPr>
          <w:rStyle w:val="FootnoteReference"/>
          <w:rFonts w:ascii="GHEA Grapalat" w:hAnsi="GHEA Grapalat"/>
          <w:i/>
        </w:rPr>
        <w:footnoteReference w:customMarkFollows="1" w:id="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830700"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B138F3">
        <w:rPr>
          <w:rFonts w:ascii="GHEA Grapalat" w:hAnsi="GHEA Grapalat"/>
        </w:rPr>
        <w:lastRenderedPageBreak/>
        <w:t>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090C52">
        <w:rPr>
          <w:rFonts w:ascii="GHEA Grapalat" w:hAnsi="GHEA Grapalat"/>
          <w:b/>
          <w:sz w:val="24"/>
          <w:szCs w:val="24"/>
        </w:rPr>
        <w:t>на закупку у одного лица, обусловленная безотлагательностью</w:t>
      </w:r>
      <w:r w:rsidRPr="00C95D0C">
        <w:rPr>
          <w:rFonts w:ascii="GHEA Grapalat" w:hAnsi="GHEA Grapalat" w:cs="Sylfaen"/>
          <w:b/>
          <w:sz w:val="24"/>
          <w:szCs w:val="24"/>
        </w:rPr>
        <w:br/>
      </w:r>
      <w:r>
        <w:rPr>
          <w:rFonts w:ascii="GHEA Grapalat" w:hAnsi="GHEA Grapalat"/>
          <w:b/>
          <w:sz w:val="24"/>
          <w:szCs w:val="24"/>
        </w:rPr>
        <w:t xml:space="preserve">под кодом </w:t>
      </w:r>
      <w:r w:rsidR="00E767AB">
        <w:rPr>
          <w:rFonts w:ascii="GHEA Grapalat" w:hAnsi="GHEA Grapalat"/>
          <w:b/>
          <w:sz w:val="24"/>
          <w:szCs w:val="24"/>
        </w:rPr>
        <w:t>ԵՔԿԱ-ՀՄԱԾՁԲ-21/31-2</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83070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r w:rsidRPr="00AD29CE">
        <w:rPr>
          <w:rFonts w:ascii="GHEA Grapalat" w:hAnsi="GHEA Grapalat"/>
        </w:rPr>
        <w:lastRenderedPageBreak/>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суммы, а в случае </w:t>
      </w:r>
      <w:r w:rsidRPr="00AD29CE">
        <w:rPr>
          <w:rFonts w:ascii="GHEA Grapalat" w:hAnsi="GHEA Grapalat"/>
        </w:rPr>
        <w:lastRenderedPageBreak/>
        <w:t>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1"/>
        <w:t>17</w:t>
      </w:r>
      <w:r w:rsidRPr="00675CA2">
        <w:rPr>
          <w:rFonts w:ascii="GHEA Grapalat" w:hAnsi="GHEA Grapalat"/>
        </w:rPr>
        <w:t>.</w:t>
      </w:r>
    </w:p>
    <w:p w:rsidR="00C8503C" w:rsidRDefault="00C8503C" w:rsidP="00C8503C">
      <w:pPr>
        <w:widowControl w:val="0"/>
        <w:tabs>
          <w:tab w:val="left" w:pos="1418"/>
        </w:tabs>
        <w:spacing w:after="160"/>
        <w:ind w:firstLine="567"/>
        <w:jc w:val="both"/>
        <w:rPr>
          <w:rFonts w:ascii="GHEA Grapalat" w:hAnsi="GHEA Grapalat"/>
        </w:rPr>
      </w:pPr>
      <w:r w:rsidRPr="0088330B">
        <w:rPr>
          <w:rFonts w:ascii="GHEA Grapalat" w:hAnsi="GHEA Grapalat"/>
        </w:rPr>
        <w:t>2</w:t>
      </w:r>
      <w:r>
        <w:rPr>
          <w:rFonts w:ascii="GHEA Grapalat" w:hAnsi="GHEA Grapalat"/>
        </w:rPr>
        <w:t>.</w:t>
      </w:r>
      <w:r w:rsidRPr="0088330B">
        <w:rPr>
          <w:rFonts w:ascii="GHEA Grapalat" w:hAnsi="GHEA Grapalat"/>
        </w:rPr>
        <w:t>4</w:t>
      </w:r>
      <w:r>
        <w:rPr>
          <w:rFonts w:ascii="GHEA Grapalat" w:hAnsi="GHEA Grapalat"/>
        </w:rPr>
        <w:t>.</w:t>
      </w:r>
      <w:r w:rsidR="00A34B0F">
        <w:rPr>
          <w:rFonts w:ascii="GHEA Grapalat" w:hAnsi="GHEA Grapalat"/>
        </w:rPr>
        <w:t>5</w:t>
      </w:r>
      <w:r w:rsidR="0002787C">
        <w:rPr>
          <w:rFonts w:ascii="GHEA Grapalat" w:hAnsi="GHEA Grapalat"/>
        </w:rPr>
        <w:t>П</w:t>
      </w:r>
      <w:r w:rsidRPr="0088330B">
        <w:rPr>
          <w:rFonts w:ascii="GHEA Grapalat" w:hAnsi="GHEA Grapalat"/>
        </w:rPr>
        <w:t>ри выполнении договора, более 50 процентов цены договора суммарно направить на выполнение договора посредством использования трудовых и (или) производственных ресурсов армянского происхождения</w:t>
      </w:r>
      <w:r w:rsidR="0044636C">
        <w:rPr>
          <w:rFonts w:ascii="GHEA Grapalat" w:hAnsi="GHEA Grapalat"/>
        </w:rPr>
        <w:t>, используя ресурсы предусмотренные приложением 1.1 настоящего договора</w:t>
      </w:r>
      <w:r>
        <w:rPr>
          <w:rFonts w:ascii="GHEA Grapalat" w:hAnsi="GHEA Grapalat"/>
        </w:rPr>
        <w:t>.</w:t>
      </w:r>
    </w:p>
    <w:p w:rsidR="005C053A" w:rsidRDefault="00C8503C" w:rsidP="005C053A">
      <w:pPr>
        <w:widowControl w:val="0"/>
        <w:tabs>
          <w:tab w:val="left" w:pos="1418"/>
        </w:tabs>
        <w:spacing w:after="160"/>
        <w:ind w:firstLine="567"/>
        <w:jc w:val="both"/>
        <w:rPr>
          <w:rFonts w:ascii="GHEA Grapalat" w:hAnsi="GHEA Grapalat"/>
        </w:rPr>
      </w:pPr>
      <w:r w:rsidRPr="006839D2">
        <w:rPr>
          <w:rFonts w:ascii="GHEA Grapalat" w:hAnsi="GHEA Grapalat"/>
        </w:rPr>
        <w:t>2</w:t>
      </w:r>
      <w:r w:rsidRPr="006839D2">
        <w:t>․</w:t>
      </w:r>
      <w:r w:rsidRPr="006839D2">
        <w:rPr>
          <w:rFonts w:ascii="GHEA Grapalat" w:hAnsi="GHEA Grapalat"/>
        </w:rPr>
        <w:t>4</w:t>
      </w:r>
      <w:r w:rsidRPr="006839D2">
        <w:t>․</w:t>
      </w:r>
      <w:r w:rsidR="001C27A8">
        <w:rPr>
          <w:rFonts w:ascii="GHEA Grapalat" w:hAnsi="GHEA Grapalat"/>
        </w:rPr>
        <w:t>6</w:t>
      </w:r>
      <w:r w:rsidR="005C053A">
        <w:rPr>
          <w:rFonts w:ascii="GHEA Grapalat" w:hAnsi="GHEA Grapalat"/>
        </w:rPr>
        <w:t>В</w:t>
      </w:r>
      <w:r w:rsidR="005C053A">
        <w:rPr>
          <w:rFonts w:ascii="GHEA Grapalat" w:hAnsi="GHEA Grapalat" w:cs="GHEA Grapalat"/>
        </w:rPr>
        <w:t>местеспротоколомосдаче</w:t>
      </w:r>
      <w:r w:rsidR="005C053A">
        <w:rPr>
          <w:rFonts w:ascii="GHEA Grapalat" w:hAnsi="GHEA Grapalat"/>
        </w:rPr>
        <w:t>-</w:t>
      </w:r>
      <w:r w:rsidR="005C053A">
        <w:rPr>
          <w:rFonts w:ascii="GHEA Grapalat" w:hAnsi="GHEA Grapalat" w:cs="GHEA Grapalat"/>
        </w:rPr>
        <w:t>приемекаждогоэтапаврамкахвыполнениядоговора</w:t>
      </w:r>
      <w:r w:rsidR="005C053A">
        <w:rPr>
          <w:rFonts w:ascii="GHEA Grapalat" w:hAnsi="GHEA Grapalat"/>
        </w:rPr>
        <w:t xml:space="preserve">, </w:t>
      </w:r>
      <w:r w:rsidR="005C053A">
        <w:rPr>
          <w:rFonts w:ascii="GHEA Grapalat" w:hAnsi="GHEA Grapalat" w:cs="GHEA Grapalat"/>
        </w:rPr>
        <w:t>представитьзаказчикукопиисчетов</w:t>
      </w:r>
      <w:r w:rsidR="005C053A">
        <w:rPr>
          <w:rFonts w:ascii="GHEA Grapalat" w:hAnsi="GHEA Grapalat"/>
        </w:rPr>
        <w:t>-</w:t>
      </w:r>
      <w:r w:rsidR="005C053A">
        <w:rPr>
          <w:rFonts w:ascii="GHEA Grapalat" w:hAnsi="GHEA Grapalat" w:cs="GHEA Grapalat"/>
        </w:rPr>
        <w:lastRenderedPageBreak/>
        <w:t>фактурнаприобретениесертификатовстраныпроисхождения</w:t>
      </w:r>
      <w:r w:rsidR="005C053A">
        <w:rPr>
          <w:rFonts w:ascii="GHEA Grapalat" w:hAnsi="GHEA Grapalat"/>
        </w:rPr>
        <w:t xml:space="preserve"> производственных </w:t>
      </w:r>
      <w:r w:rsidR="005C053A">
        <w:rPr>
          <w:rFonts w:ascii="GHEA Grapalat" w:hAnsi="GHEA Grapalat" w:cs="GHEA Grapalat"/>
        </w:rPr>
        <w:t>р</w:t>
      </w:r>
      <w:r w:rsidR="005C053A">
        <w:rPr>
          <w:rFonts w:ascii="GHEA Grapalat" w:hAnsi="GHEA Grapalat"/>
        </w:rPr>
        <w:t>есурсови ресурсов армянского происхождения, использованных для обеспечения выполнения данного этапа, а также заверенной им справки о суммах, выплаченных соответствующему числу сотрудников, с указанием размеров сумм и номеров общественных услуг данных сотрудников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w:t>
      </w:r>
      <w:r w:rsidRPr="00AD29CE">
        <w:rPr>
          <w:rFonts w:ascii="GHEA Grapalat" w:hAnsi="GHEA Grapalat"/>
        </w:rPr>
        <w:lastRenderedPageBreak/>
        <w:t>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2"/>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8E3117">
        <w:rPr>
          <w:rStyle w:val="FootnoteReference"/>
          <w:rFonts w:ascii="GHEA Grapalat" w:hAnsi="GHEA Grapalat"/>
        </w:rPr>
        <w:footnoteReference w:customMarkFollows="1" w:id="13"/>
        <w:t>19</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w:t>
      </w:r>
      <w:r w:rsidRPr="00AD29CE">
        <w:rPr>
          <w:rFonts w:ascii="GHEA Grapalat" w:hAnsi="GHEA Grapalat"/>
        </w:rPr>
        <w:lastRenderedPageBreak/>
        <w:t xml:space="preserve">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8E3117">
        <w:rPr>
          <w:rStyle w:val="FootnoteReference"/>
          <w:rFonts w:ascii="GHEA Grapalat" w:hAnsi="GHEA Grapalat" w:cs="Sylfaen"/>
        </w:rPr>
        <w:footnoteReference w:customMarkFollows="1" w:id="14"/>
        <w:t>20</w:t>
      </w:r>
    </w:p>
    <w:p w:rsidR="009D1DC5" w:rsidRPr="00062C67" w:rsidRDefault="009D1DC5" w:rsidP="009D1DC5">
      <w:pPr>
        <w:widowControl w:val="0"/>
        <w:tabs>
          <w:tab w:val="left" w:pos="1134"/>
        </w:tabs>
        <w:spacing w:after="160"/>
        <w:ind w:firstLine="567"/>
        <w:jc w:val="both"/>
        <w:rPr>
          <w:rFonts w:ascii="GHEA Grapalat" w:hAnsi="GHEA Grapalat"/>
        </w:rPr>
      </w:pPr>
      <w:r>
        <w:rPr>
          <w:rFonts w:ascii="GHEA Grapalat" w:hAnsi="GHEA Grapalat"/>
        </w:rPr>
        <w:t>4</w:t>
      </w:r>
      <w:r w:rsidR="00BE2855">
        <w:rPr>
          <w:rFonts w:ascii="GHEA Grapalat" w:hAnsi="GHEA Grapalat"/>
        </w:rPr>
        <w:t>.</w:t>
      </w:r>
      <w:r>
        <w:rPr>
          <w:rFonts w:ascii="GHEA Grapalat" w:hAnsi="GHEA Grapalat"/>
        </w:rPr>
        <w:t>3В</w:t>
      </w:r>
      <w:r w:rsidRPr="00CB54D2">
        <w:rPr>
          <w:rFonts w:ascii="GHEA Grapalat" w:hAnsi="GHEA Grapalat"/>
          <w:lang w:val="hy-AM"/>
        </w:rPr>
        <w:t xml:space="preserve"> случае применения условий, установленных пунктами 2</w:t>
      </w:r>
      <w:r w:rsidRPr="00CB54D2">
        <w:rPr>
          <w:lang w:val="hy-AM"/>
        </w:rPr>
        <w:t>․</w:t>
      </w:r>
      <w:r w:rsidRPr="00CB54D2">
        <w:rPr>
          <w:rFonts w:ascii="GHEA Grapalat" w:hAnsi="GHEA Grapalat"/>
          <w:lang w:val="hy-AM"/>
        </w:rPr>
        <w:t>4</w:t>
      </w:r>
      <w:r w:rsidRPr="00CB54D2">
        <w:rPr>
          <w:lang w:val="hy-AM"/>
        </w:rPr>
        <w:t>․</w:t>
      </w:r>
      <w:r>
        <w:rPr>
          <w:rFonts w:ascii="GHEA Grapalat" w:hAnsi="GHEA Grapalat"/>
        </w:rPr>
        <w:t>5</w:t>
      </w:r>
      <w:r w:rsidRPr="00CB54D2">
        <w:rPr>
          <w:rFonts w:ascii="GHEA Grapalat" w:hAnsi="GHEA Grapalat" w:cs="GHEA Grapalat"/>
          <w:lang w:val="hy-AM"/>
        </w:rPr>
        <w:t>и</w:t>
      </w:r>
      <w:r w:rsidRPr="00CB54D2">
        <w:rPr>
          <w:rFonts w:ascii="GHEA Grapalat" w:hAnsi="GHEA Grapalat"/>
          <w:lang w:val="hy-AM"/>
        </w:rPr>
        <w:t xml:space="preserve"> 2</w:t>
      </w:r>
      <w:r w:rsidRPr="00CB54D2">
        <w:rPr>
          <w:lang w:val="hy-AM"/>
        </w:rPr>
        <w:t>․</w:t>
      </w:r>
      <w:r w:rsidRPr="00CB54D2">
        <w:rPr>
          <w:rFonts w:ascii="GHEA Grapalat" w:hAnsi="GHEA Grapalat"/>
          <w:lang w:val="hy-AM"/>
        </w:rPr>
        <w:t>4</w:t>
      </w:r>
      <w:r w:rsidRPr="00CB54D2">
        <w:rPr>
          <w:lang w:val="hy-AM"/>
        </w:rPr>
        <w:t>․</w:t>
      </w:r>
      <w:r>
        <w:rPr>
          <w:rFonts w:ascii="GHEA Grapalat" w:hAnsi="GHEA Grapalat"/>
        </w:rPr>
        <w:t>6</w:t>
      </w:r>
      <w:r w:rsidRPr="00CB54D2">
        <w:rPr>
          <w:rFonts w:ascii="GHEA Grapalat" w:hAnsi="GHEA Grapalat" w:cs="GHEA Grapalat"/>
          <w:lang w:val="hy-AM"/>
        </w:rPr>
        <w:t>настоящегоДоговора</w:t>
      </w:r>
      <w:r w:rsidRPr="00CB54D2">
        <w:rPr>
          <w:rFonts w:ascii="GHEA Grapalat" w:hAnsi="GHEA Grapalat"/>
          <w:lang w:val="hy-AM"/>
        </w:rPr>
        <w:t xml:space="preserve">, </w:t>
      </w:r>
      <w:r w:rsidRPr="00CB54D2">
        <w:rPr>
          <w:rFonts w:ascii="GHEA Grapalat" w:hAnsi="GHEA Grapalat" w:cs="GHEA Grapalat"/>
          <w:lang w:val="hy-AM"/>
        </w:rPr>
        <w:t>еслипредставленнаяинформацияоценивается</w:t>
      </w:r>
      <w:r>
        <w:rPr>
          <w:rFonts w:ascii="GHEA Grapalat" w:hAnsi="GHEA Grapalat" w:cs="GHEA Grapalat"/>
        </w:rPr>
        <w:t>как</w:t>
      </w:r>
      <w:r w:rsidRPr="00CB54D2">
        <w:rPr>
          <w:rFonts w:ascii="GHEA Grapalat" w:hAnsi="GHEA Grapalat" w:cs="GHEA Grapalat"/>
          <w:lang w:val="hy-AM"/>
        </w:rPr>
        <w:t>соответств</w:t>
      </w:r>
      <w:r>
        <w:rPr>
          <w:rFonts w:ascii="GHEA Grapalat" w:hAnsi="GHEA Grapalat" w:cs="GHEA Grapalat"/>
        </w:rPr>
        <w:t>ующая</w:t>
      </w:r>
      <w:r>
        <w:rPr>
          <w:rFonts w:ascii="GHEA Grapalat" w:hAnsi="GHEA Grapalat" w:cs="GHEA Grapalat"/>
          <w:lang w:val="hy-AM"/>
        </w:rPr>
        <w:t>установленным</w:t>
      </w:r>
      <w:r w:rsidRPr="00CB54D2">
        <w:rPr>
          <w:rFonts w:ascii="GHEA Grapalat" w:hAnsi="GHEA Grapalat" w:cs="GHEA Grapalat"/>
          <w:lang w:val="hy-AM"/>
        </w:rPr>
        <w:t>требованиям</w:t>
      </w:r>
      <w:r w:rsidRPr="00CB54D2">
        <w:rPr>
          <w:rFonts w:ascii="GHEA Grapalat" w:hAnsi="GHEA Grapalat"/>
          <w:lang w:val="hy-AM"/>
        </w:rPr>
        <w:t xml:space="preserve">, </w:t>
      </w:r>
      <w:r w:rsidRPr="00CB54D2">
        <w:rPr>
          <w:rFonts w:ascii="GHEA Grapalat" w:hAnsi="GHEA Grapalat" w:cs="GHEA Grapalat"/>
          <w:lang w:val="hy-AM"/>
        </w:rPr>
        <w:t>топродавцувпорядке</w:t>
      </w:r>
      <w:r w:rsidR="00990E55">
        <w:rPr>
          <w:rFonts w:ascii="GHEA Grapalat" w:hAnsi="GHEA Grapalat"/>
        </w:rPr>
        <w:t>и условиях</w:t>
      </w:r>
      <w:r w:rsidRPr="00CB54D2">
        <w:rPr>
          <w:rFonts w:ascii="GHEA Grapalat" w:hAnsi="GHEA Grapalat"/>
          <w:lang w:val="hy-AM"/>
        </w:rPr>
        <w:t xml:space="preserve">, </w:t>
      </w:r>
      <w:r w:rsidRPr="00CB54D2">
        <w:rPr>
          <w:rFonts w:ascii="GHEA Grapalat" w:hAnsi="GHEA Grapalat" w:cs="GHEA Grapalat"/>
          <w:lang w:val="hy-AM"/>
        </w:rPr>
        <w:t>установленн</w:t>
      </w:r>
      <w:r w:rsidR="00990E55">
        <w:rPr>
          <w:rFonts w:ascii="GHEA Grapalat" w:hAnsi="GHEA Grapalat" w:cs="GHEA Grapalat"/>
        </w:rPr>
        <w:t>ых</w:t>
      </w:r>
      <w:r w:rsidRPr="00CB54D2">
        <w:rPr>
          <w:rFonts w:ascii="GHEA Grapalat" w:hAnsi="GHEA Grapalat" w:cs="GHEA Grapalat"/>
          <w:lang w:val="hy-AM"/>
        </w:rPr>
        <w:t>постановлениемправительст</w:t>
      </w:r>
      <w:r>
        <w:rPr>
          <w:rFonts w:ascii="GHEA Grapalat" w:hAnsi="GHEA Grapalat"/>
          <w:lang w:val="hy-AM"/>
        </w:rPr>
        <w:t>ва РА № 442-н от 01.04</w:t>
      </w:r>
      <w:r>
        <w:rPr>
          <w:rFonts w:ascii="GHEA Grapalat" w:hAnsi="GHEA Grapalat"/>
        </w:rPr>
        <w:t>.</w:t>
      </w:r>
      <w:r w:rsidRPr="00CB54D2">
        <w:rPr>
          <w:rFonts w:ascii="GHEA Grapalat" w:hAnsi="GHEA Grapalat"/>
          <w:lang w:val="hy-AM"/>
        </w:rPr>
        <w:t xml:space="preserve"> 2021 года, возмещается 1 процент от цены договора</w:t>
      </w:r>
      <w:r>
        <w:rPr>
          <w:rFonts w:ascii="GHEA Grapalat" w:hAnsi="GHEA Grapalat"/>
        </w:rPr>
        <w:t>.</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w:t>
      </w:r>
      <w:r w:rsidRPr="00AD29CE">
        <w:rPr>
          <w:rFonts w:ascii="GHEA Grapalat" w:hAnsi="GHEA Grapalat"/>
        </w:rPr>
        <w:lastRenderedPageBreak/>
        <w:t>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w:t>
      </w:r>
      <w:r w:rsidRPr="00AD29CE">
        <w:rPr>
          <w:rFonts w:ascii="GHEA Grapalat" w:hAnsi="GHEA Grapalat"/>
        </w:rPr>
        <w:lastRenderedPageBreak/>
        <w:t>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6"/>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w:t>
      </w:r>
      <w:r w:rsidRPr="00AD29CE">
        <w:rPr>
          <w:rFonts w:ascii="GHEA Grapalat" w:hAnsi="GHEA Grapalat"/>
        </w:rPr>
        <w:lastRenderedPageBreak/>
        <w:t>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8"/>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w:t>
      </w:r>
      <w:r w:rsidRPr="00AD29CE">
        <w:rPr>
          <w:rFonts w:ascii="GHEA Grapalat" w:hAnsi="GHEA Grapalat"/>
        </w:rPr>
        <w:lastRenderedPageBreak/>
        <w:t>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w:t>
      </w:r>
      <w:r w:rsidR="00076092" w:rsidRPr="00076092">
        <w:rPr>
          <w:rFonts w:ascii="GHEA Grapalat" w:hAnsi="GHEA Grapalat"/>
        </w:rPr>
        <w:lastRenderedPageBreak/>
        <w:t xml:space="preserve">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74439E" w:rsidRDefault="0074439E" w:rsidP="003B2F27">
      <w:pPr>
        <w:widowControl w:val="0"/>
        <w:spacing w:after="160" w:line="360" w:lineRule="auto"/>
        <w:jc w:val="right"/>
        <w:rPr>
          <w:rFonts w:ascii="GHEA Grapalat" w:hAnsi="GHEA Grapalat"/>
          <w:i/>
        </w:rPr>
        <w:sectPr w:rsidR="0074439E" w:rsidSect="00302A3A">
          <w:footerReference w:type="default" r:id="rId11"/>
          <w:footnotePr>
            <w:pos w:val="beneathText"/>
          </w:footnotePr>
          <w:pgSz w:w="11907" w:h="16840" w:code="9"/>
          <w:pgMar w:top="426"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BF0BA5" w:rsidRDefault="003B2F27" w:rsidP="00BF0BA5">
      <w:pPr>
        <w:widowControl w:val="0"/>
        <w:spacing w:after="160" w:line="360" w:lineRule="auto"/>
        <w:jc w:val="center"/>
        <w:rPr>
          <w:rFonts w:ascii="GHEA Grapalat" w:hAnsi="GHEA Grapalat"/>
          <w:lang w:val="en-US"/>
        </w:rPr>
      </w:pPr>
      <w:r w:rsidRPr="00AD29CE">
        <w:rPr>
          <w:rFonts w:ascii="GHEA Grapalat" w:hAnsi="GHEA Grapalat"/>
        </w:rPr>
        <w:t>ТЕХНИЧЕСКА</w:t>
      </w:r>
      <w:r>
        <w:rPr>
          <w:rFonts w:ascii="GHEA Grapalat" w:hAnsi="GHEA Grapalat"/>
        </w:rPr>
        <w:t>Я ХАРАКТЕРИСТИКА-ГРАФИК ЗАКУПКИ</w:t>
      </w:r>
    </w:p>
    <w:p w:rsidR="003B2F27" w:rsidRPr="00AD29CE" w:rsidRDefault="003B2F27" w:rsidP="00BF0BA5">
      <w:pPr>
        <w:widowControl w:val="0"/>
        <w:spacing w:after="160" w:line="360" w:lineRule="auto"/>
        <w:jc w:val="right"/>
        <w:rPr>
          <w:rFonts w:ascii="GHEA Grapalat" w:hAnsi="GHEA Grapalat"/>
        </w:rPr>
      </w:pPr>
      <w:r w:rsidRPr="00AD29CE">
        <w:rPr>
          <w:rFonts w:ascii="GHEA Grapalat" w:hAnsi="GHEA Grapalat"/>
        </w:rPr>
        <w:t>драмов РА</w:t>
      </w:r>
    </w:p>
    <w:tbl>
      <w:tblPr>
        <w:tblW w:w="155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5586"/>
        <w:gridCol w:w="1240"/>
        <w:gridCol w:w="1431"/>
        <w:gridCol w:w="869"/>
        <w:gridCol w:w="1509"/>
        <w:gridCol w:w="1220"/>
      </w:tblGrid>
      <w:tr w:rsidR="003B2F27" w:rsidRPr="00E40AC8" w:rsidTr="0074439E">
        <w:trPr>
          <w:trHeight w:val="422"/>
          <w:jc w:val="right"/>
        </w:trPr>
        <w:tc>
          <w:tcPr>
            <w:tcW w:w="1558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705184">
        <w:trPr>
          <w:trHeight w:val="247"/>
          <w:jc w:val="right"/>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58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4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3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9"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729"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705184">
        <w:trPr>
          <w:trHeight w:val="501"/>
          <w:jc w:val="right"/>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5586" w:type="dxa"/>
            <w:vMerge/>
            <w:vAlign w:val="center"/>
          </w:tcPr>
          <w:p w:rsidR="003B2F27" w:rsidRPr="00E40AC8" w:rsidRDefault="003B2F27" w:rsidP="005B7138">
            <w:pPr>
              <w:widowControl w:val="0"/>
              <w:spacing w:after="120"/>
              <w:jc w:val="center"/>
              <w:rPr>
                <w:rFonts w:ascii="GHEA Grapalat" w:hAnsi="GHEA Grapalat"/>
                <w:sz w:val="20"/>
              </w:rPr>
            </w:pPr>
          </w:p>
        </w:tc>
        <w:tc>
          <w:tcPr>
            <w:tcW w:w="1240" w:type="dxa"/>
            <w:vMerge/>
            <w:vAlign w:val="center"/>
          </w:tcPr>
          <w:p w:rsidR="003B2F27" w:rsidRPr="00E40AC8" w:rsidRDefault="003B2F27" w:rsidP="005B7138">
            <w:pPr>
              <w:widowControl w:val="0"/>
              <w:spacing w:after="120"/>
              <w:jc w:val="center"/>
              <w:rPr>
                <w:rFonts w:ascii="GHEA Grapalat" w:hAnsi="GHEA Grapalat"/>
                <w:sz w:val="20"/>
              </w:rPr>
            </w:pPr>
          </w:p>
        </w:tc>
        <w:tc>
          <w:tcPr>
            <w:tcW w:w="1431" w:type="dxa"/>
            <w:vMerge/>
            <w:vAlign w:val="center"/>
          </w:tcPr>
          <w:p w:rsidR="003B2F27" w:rsidRPr="00E40AC8" w:rsidRDefault="003B2F27" w:rsidP="005B7138">
            <w:pPr>
              <w:widowControl w:val="0"/>
              <w:spacing w:after="120"/>
              <w:jc w:val="center"/>
              <w:rPr>
                <w:rFonts w:ascii="GHEA Grapalat" w:hAnsi="GHEA Grapalat"/>
                <w:sz w:val="20"/>
              </w:rPr>
            </w:pPr>
          </w:p>
        </w:tc>
        <w:tc>
          <w:tcPr>
            <w:tcW w:w="869" w:type="dxa"/>
            <w:vMerge/>
            <w:vAlign w:val="center"/>
          </w:tcPr>
          <w:p w:rsidR="003B2F27" w:rsidRPr="00E40AC8" w:rsidRDefault="003B2F27" w:rsidP="005B7138">
            <w:pPr>
              <w:widowControl w:val="0"/>
              <w:spacing w:after="120"/>
              <w:jc w:val="center"/>
              <w:rPr>
                <w:rFonts w:ascii="GHEA Grapalat" w:hAnsi="GHEA Grapalat"/>
                <w:sz w:val="20"/>
              </w:rPr>
            </w:pPr>
          </w:p>
        </w:tc>
        <w:tc>
          <w:tcPr>
            <w:tcW w:w="1509"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220" w:type="dxa"/>
            <w:vAlign w:val="center"/>
          </w:tcPr>
          <w:p w:rsidR="003B2F27" w:rsidRPr="00E40AC8" w:rsidRDefault="003B2F27" w:rsidP="00705184">
            <w:pPr>
              <w:widowControl w:val="0"/>
              <w:spacing w:after="120"/>
              <w:jc w:val="center"/>
              <w:rPr>
                <w:rFonts w:ascii="GHEA Grapalat" w:hAnsi="GHEA Grapalat"/>
                <w:sz w:val="20"/>
                <w:lang w:val="en-US"/>
              </w:rPr>
            </w:pPr>
            <w:r w:rsidRPr="00E40AC8">
              <w:rPr>
                <w:rFonts w:ascii="GHEA Grapalat" w:hAnsi="GHEA Grapalat"/>
                <w:sz w:val="20"/>
              </w:rPr>
              <w:t>срок</w:t>
            </w:r>
          </w:p>
        </w:tc>
      </w:tr>
      <w:tr w:rsidR="00E767AB" w:rsidRPr="00C51BE4" w:rsidTr="00E767AB">
        <w:trPr>
          <w:trHeight w:val="277"/>
          <w:jc w:val="right"/>
        </w:trPr>
        <w:tc>
          <w:tcPr>
            <w:tcW w:w="1880" w:type="dxa"/>
            <w:tcBorders>
              <w:top w:val="single" w:sz="4" w:space="0" w:color="auto"/>
              <w:left w:val="single" w:sz="4" w:space="0" w:color="auto"/>
              <w:bottom w:val="single" w:sz="4" w:space="0" w:color="auto"/>
              <w:right w:val="single" w:sz="4" w:space="0" w:color="auto"/>
            </w:tcBorders>
            <w:vAlign w:val="center"/>
          </w:tcPr>
          <w:p w:rsidR="00E767AB" w:rsidRDefault="00E767AB" w:rsidP="00D06573">
            <w:pPr>
              <w:jc w:val="center"/>
              <w:rPr>
                <w:rFonts w:ascii="Sylfaen" w:hAnsi="Sylfaen" w:cs="Arial"/>
                <w:b/>
                <w:bCs/>
                <w:color w:val="000000"/>
                <w:sz w:val="18"/>
                <w:szCs w:val="18"/>
              </w:rPr>
            </w:pPr>
            <w:r>
              <w:rPr>
                <w:rFonts w:ascii="Sylfaen" w:hAnsi="Sylfaen" w:cs="Arial"/>
                <w:b/>
                <w:bCs/>
                <w:color w:val="000000"/>
                <w:sz w:val="18"/>
                <w:szCs w:val="18"/>
              </w:rPr>
              <w:t>1</w:t>
            </w:r>
          </w:p>
        </w:tc>
        <w:tc>
          <w:tcPr>
            <w:tcW w:w="1846" w:type="dxa"/>
            <w:tcBorders>
              <w:top w:val="single" w:sz="4" w:space="0" w:color="auto"/>
              <w:left w:val="single" w:sz="4" w:space="0" w:color="auto"/>
              <w:bottom w:val="single" w:sz="4" w:space="0" w:color="auto"/>
              <w:right w:val="single" w:sz="4" w:space="0" w:color="auto"/>
            </w:tcBorders>
            <w:vAlign w:val="center"/>
          </w:tcPr>
          <w:p w:rsidR="00E767AB" w:rsidRPr="0046112C" w:rsidRDefault="00E767AB" w:rsidP="00E767AB">
            <w:pPr>
              <w:jc w:val="center"/>
              <w:rPr>
                <w:rFonts w:ascii="GHEA Grapalat" w:hAnsi="GHEA Grapalat" w:cs="Calibri"/>
                <w:sz w:val="16"/>
                <w:szCs w:val="20"/>
              </w:rPr>
            </w:pPr>
            <w:r w:rsidRPr="00620565">
              <w:rPr>
                <w:rFonts w:ascii="GHEA Grapalat" w:hAnsi="GHEA Grapalat" w:cs="Calibri"/>
                <w:color w:val="000000"/>
                <w:sz w:val="16"/>
                <w:szCs w:val="16"/>
              </w:rPr>
              <w:t>75241100</w:t>
            </w:r>
          </w:p>
        </w:tc>
        <w:tc>
          <w:tcPr>
            <w:tcW w:w="5586" w:type="dxa"/>
            <w:tcBorders>
              <w:top w:val="single" w:sz="4" w:space="0" w:color="auto"/>
              <w:left w:val="single" w:sz="4" w:space="0" w:color="auto"/>
              <w:bottom w:val="single" w:sz="4" w:space="0" w:color="auto"/>
              <w:right w:val="single" w:sz="4" w:space="0" w:color="auto"/>
            </w:tcBorders>
            <w:vAlign w:val="center"/>
          </w:tcPr>
          <w:p w:rsidR="00E767AB" w:rsidRPr="00E40AC8" w:rsidRDefault="00E767AB" w:rsidP="00D06573">
            <w:pPr>
              <w:widowControl w:val="0"/>
              <w:spacing w:after="120"/>
              <w:jc w:val="center"/>
              <w:rPr>
                <w:rFonts w:ascii="GHEA Grapalat" w:hAnsi="GHEA Grapalat"/>
                <w:sz w:val="20"/>
              </w:rPr>
            </w:pPr>
            <w:r w:rsidRPr="00E767AB">
              <w:rPr>
                <w:rFonts w:ascii="GHEA Grapalat" w:hAnsi="GHEA Grapalat"/>
                <w:sz w:val="20"/>
                <w:lang w:val="en-US"/>
              </w:rPr>
              <w:t>Защита общественной безопасности</w:t>
            </w:r>
          </w:p>
        </w:tc>
        <w:tc>
          <w:tcPr>
            <w:tcW w:w="1240" w:type="dxa"/>
            <w:tcBorders>
              <w:top w:val="single" w:sz="4" w:space="0" w:color="auto"/>
              <w:left w:val="single" w:sz="4" w:space="0" w:color="auto"/>
              <w:bottom w:val="single" w:sz="4" w:space="0" w:color="auto"/>
              <w:right w:val="single" w:sz="4" w:space="0" w:color="auto"/>
            </w:tcBorders>
          </w:tcPr>
          <w:p w:rsidR="00E767AB" w:rsidRPr="00D06573" w:rsidRDefault="00E767AB" w:rsidP="00D06573">
            <w:pPr>
              <w:widowControl w:val="0"/>
              <w:spacing w:after="120"/>
              <w:jc w:val="center"/>
              <w:rPr>
                <w:rFonts w:ascii="GHEA Grapalat" w:hAnsi="GHEA Grapalat"/>
                <w:sz w:val="20"/>
                <w:lang w:val="en-US"/>
              </w:rPr>
            </w:pPr>
            <w:r>
              <w:rPr>
                <w:rFonts w:ascii="GHEA Grapalat" w:hAnsi="GHEA Grapalat"/>
                <w:sz w:val="20"/>
                <w:lang w:val="en-US"/>
              </w:rPr>
              <w:t>драм</w:t>
            </w:r>
          </w:p>
        </w:tc>
        <w:tc>
          <w:tcPr>
            <w:tcW w:w="1431" w:type="dxa"/>
            <w:tcBorders>
              <w:top w:val="single" w:sz="4" w:space="0" w:color="auto"/>
              <w:left w:val="single" w:sz="4" w:space="0" w:color="auto"/>
              <w:bottom w:val="single" w:sz="4" w:space="0" w:color="auto"/>
              <w:right w:val="single" w:sz="4" w:space="0" w:color="auto"/>
            </w:tcBorders>
          </w:tcPr>
          <w:p w:rsidR="00E767AB" w:rsidRPr="0074439E" w:rsidRDefault="00E767AB" w:rsidP="00D06573">
            <w:pPr>
              <w:widowControl w:val="0"/>
              <w:spacing w:after="120"/>
              <w:jc w:val="center"/>
              <w:rPr>
                <w:rFonts w:ascii="GHEA Grapalat" w:hAnsi="GHEA Grapalat"/>
                <w:sz w:val="20"/>
              </w:rPr>
            </w:pPr>
          </w:p>
        </w:tc>
        <w:tc>
          <w:tcPr>
            <w:tcW w:w="869" w:type="dxa"/>
            <w:tcBorders>
              <w:top w:val="single" w:sz="4" w:space="0" w:color="auto"/>
              <w:left w:val="single" w:sz="4" w:space="0" w:color="auto"/>
              <w:bottom w:val="single" w:sz="4" w:space="0" w:color="auto"/>
              <w:right w:val="single" w:sz="4" w:space="0" w:color="auto"/>
            </w:tcBorders>
          </w:tcPr>
          <w:p w:rsidR="00E767AB" w:rsidRPr="0074439E" w:rsidRDefault="00E767AB" w:rsidP="00D06573">
            <w:pPr>
              <w:widowControl w:val="0"/>
              <w:spacing w:after="120"/>
              <w:jc w:val="center"/>
              <w:rPr>
                <w:rFonts w:ascii="GHEA Grapalat" w:hAnsi="GHEA Grapalat"/>
                <w:sz w:val="20"/>
              </w:rPr>
            </w:pPr>
            <w:r w:rsidRPr="0074439E">
              <w:rPr>
                <w:rFonts w:ascii="GHEA Grapalat" w:hAnsi="GHEA Grapalat"/>
                <w:sz w:val="20"/>
              </w:rPr>
              <w:t>1</w:t>
            </w:r>
          </w:p>
        </w:tc>
        <w:tc>
          <w:tcPr>
            <w:tcW w:w="1509" w:type="dxa"/>
            <w:tcBorders>
              <w:top w:val="single" w:sz="4" w:space="0" w:color="auto"/>
              <w:left w:val="single" w:sz="4" w:space="0" w:color="auto"/>
              <w:bottom w:val="single" w:sz="4" w:space="0" w:color="auto"/>
              <w:right w:val="single" w:sz="4" w:space="0" w:color="auto"/>
            </w:tcBorders>
          </w:tcPr>
          <w:p w:rsidR="00E767AB" w:rsidRPr="00E767AB" w:rsidRDefault="00E767AB" w:rsidP="00E767AB">
            <w:pPr>
              <w:widowControl w:val="0"/>
              <w:spacing w:after="120"/>
              <w:jc w:val="center"/>
              <w:rPr>
                <w:rFonts w:ascii="GHEA Grapalat" w:hAnsi="GHEA Grapalat"/>
                <w:sz w:val="20"/>
                <w:lang w:val="en-US"/>
              </w:rPr>
            </w:pPr>
            <w:r w:rsidRPr="00705184">
              <w:rPr>
                <w:rFonts w:ascii="GHEA Grapalat" w:hAnsi="GHEA Grapalat"/>
                <w:sz w:val="20"/>
              </w:rPr>
              <w:t xml:space="preserve">г. Ереван, </w:t>
            </w:r>
            <w:r>
              <w:rPr>
                <w:rFonts w:ascii="GHEA Grapalat" w:hAnsi="GHEA Grapalat"/>
                <w:sz w:val="20"/>
                <w:lang w:val="en-US"/>
              </w:rPr>
              <w:t>Миясникян 20</w:t>
            </w:r>
          </w:p>
        </w:tc>
        <w:tc>
          <w:tcPr>
            <w:tcW w:w="1220" w:type="dxa"/>
            <w:tcBorders>
              <w:top w:val="single" w:sz="4" w:space="0" w:color="auto"/>
              <w:left w:val="single" w:sz="4" w:space="0" w:color="auto"/>
              <w:bottom w:val="single" w:sz="4" w:space="0" w:color="auto"/>
              <w:right w:val="single" w:sz="4" w:space="0" w:color="auto"/>
            </w:tcBorders>
          </w:tcPr>
          <w:p w:rsidR="00E767AB" w:rsidRPr="0074439E" w:rsidRDefault="00E767AB" w:rsidP="00E767AB">
            <w:pPr>
              <w:widowControl w:val="0"/>
              <w:spacing w:after="120"/>
              <w:jc w:val="center"/>
              <w:rPr>
                <w:rFonts w:ascii="GHEA Grapalat" w:hAnsi="GHEA Grapalat"/>
                <w:sz w:val="20"/>
              </w:rPr>
            </w:pPr>
            <w:r w:rsidRPr="00E767AB">
              <w:rPr>
                <w:rFonts w:ascii="GHEA Grapalat" w:hAnsi="GHEA Grapalat"/>
                <w:sz w:val="20"/>
              </w:rPr>
              <w:t>До 30 декабрья</w:t>
            </w:r>
            <w:r w:rsidRPr="00705184">
              <w:rPr>
                <w:rFonts w:ascii="GHEA Grapalat" w:hAnsi="GHEA Grapalat"/>
                <w:sz w:val="20"/>
              </w:rPr>
              <w:t xml:space="preserve"> после вступления договора в силу.</w:t>
            </w:r>
          </w:p>
        </w:tc>
      </w:tr>
    </w:tbl>
    <w:p w:rsidR="003B2F27" w:rsidRDefault="00D06573" w:rsidP="00D06573">
      <w:pPr>
        <w:widowControl w:val="0"/>
        <w:spacing w:after="160" w:line="360" w:lineRule="auto"/>
        <w:rPr>
          <w:rFonts w:ascii="GHEA Grapalat" w:hAnsi="GHEA Grapalat"/>
          <w:sz w:val="20"/>
        </w:rPr>
      </w:pPr>
      <w:r w:rsidRPr="00E767AB">
        <w:rPr>
          <w:rFonts w:ascii="GHEA Grapalat" w:hAnsi="GHEA Grapalat"/>
          <w:sz w:val="20"/>
        </w:rPr>
        <w:t>*</w:t>
      </w:r>
      <w:r w:rsidRPr="00E40AC8">
        <w:rPr>
          <w:rFonts w:ascii="GHEA Grapalat" w:hAnsi="GHEA Grapalat"/>
          <w:sz w:val="20"/>
        </w:rPr>
        <w:t>техническая характеристика</w:t>
      </w:r>
    </w:p>
    <w:p w:rsidR="00E767AB" w:rsidRPr="00E767AB" w:rsidRDefault="00E767AB" w:rsidP="00BF0BA5">
      <w:pPr>
        <w:widowControl w:val="0"/>
        <w:rPr>
          <w:rFonts w:ascii="GHEA Grapalat" w:hAnsi="GHEA Grapalat"/>
          <w:sz w:val="20"/>
        </w:rPr>
      </w:pPr>
      <w:r w:rsidRPr="00E767AB">
        <w:rPr>
          <w:rFonts w:ascii="GHEA Grapalat" w:hAnsi="GHEA Grapalat"/>
          <w:sz w:val="20"/>
        </w:rPr>
        <w:t>1. Способ обслуживания:</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Служба общественной безопасности будет обеспечиваться 6-дневным և 3-дневным охранником. На 3 (трех) основных контрольно-пропускных пунктах в службе должен быть один сотрудник.</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xml:space="preserve"> У преступника должны быть технические средства для экстренного реагирования </w:t>
      </w:r>
      <w:r w:rsidRPr="00E767AB">
        <w:rPr>
          <w:rFonts w:ascii="GHEA Grapalat" w:hAnsi="GHEA Grapalat"/>
          <w:sz w:val="20"/>
        </w:rPr>
        <w:t>на возможное побег животных և и / или бродячих собак, например фонарики, бинокли, электрошок.</w:t>
      </w:r>
    </w:p>
    <w:p w:rsidR="00E767AB" w:rsidRPr="00E767AB" w:rsidRDefault="00E767AB" w:rsidP="00BF0BA5">
      <w:pPr>
        <w:widowControl w:val="0"/>
        <w:rPr>
          <w:rFonts w:ascii="GHEA Grapalat" w:hAnsi="GHEA Grapalat"/>
          <w:sz w:val="20"/>
        </w:rPr>
      </w:pPr>
      <w:r w:rsidRPr="00E767AB">
        <w:rPr>
          <w:rFonts w:ascii="GHEA Grapalat" w:hAnsi="GHEA Grapalat"/>
          <w:sz w:val="20"/>
        </w:rPr>
        <w:t xml:space="preserve">24 Во время обслуживания 24 (двадцать четыре) часа охраны общественной безопасности должны быть обеспечены на каждом КПП тремя (3) сотрудниками և 1 (одним) </w:t>
      </w:r>
      <w:r w:rsidRPr="00E767AB">
        <w:rPr>
          <w:rFonts w:ascii="GHEA Grapalat" w:hAnsi="GHEA Grapalat"/>
          <w:sz w:val="20"/>
        </w:rPr>
        <w:lastRenderedPageBreak/>
        <w:t>начальником смены. Кроме того,</w:t>
      </w:r>
    </w:p>
    <w:p w:rsidR="00E767AB" w:rsidRPr="00E767AB" w:rsidRDefault="00E767AB" w:rsidP="00BF0BA5">
      <w:pPr>
        <w:widowControl w:val="0"/>
        <w:rPr>
          <w:rFonts w:ascii="GHEA Grapalat" w:hAnsi="GHEA Grapalat"/>
          <w:sz w:val="20"/>
        </w:rPr>
      </w:pPr>
      <w:r w:rsidRPr="00E767AB">
        <w:rPr>
          <w:rFonts w:ascii="GHEA Grapalat" w:hAnsi="GHEA Grapalat"/>
          <w:sz w:val="20"/>
        </w:rPr>
        <w:t>- Обслуживание должно осуществляться круглосуточно, 7 дней в неделю, 7 дней в неделю без исключения, в том числе в выходные, праздничные и памятные дни, также будут проводиться инспекционные экскурсии по парку.</w:t>
      </w:r>
    </w:p>
    <w:p w:rsidR="00E767AB" w:rsidRPr="00E767AB" w:rsidRDefault="00E767AB" w:rsidP="00BF0BA5">
      <w:pPr>
        <w:widowControl w:val="0"/>
        <w:rPr>
          <w:rFonts w:ascii="GHEA Grapalat" w:hAnsi="GHEA Grapalat"/>
          <w:sz w:val="20"/>
        </w:rPr>
      </w:pPr>
      <w:r w:rsidRPr="00E767AB">
        <w:rPr>
          <w:rFonts w:ascii="GHEA Grapalat" w:hAnsi="GHEA Grapalat"/>
          <w:sz w:val="20"/>
        </w:rPr>
        <w:t>- Начальник смены по желанию Заказчика также должен совершать экскурсии по парку для наблюдения за общественной безопасностью и, при необходимости, для осуществления деятельности в пределах своей компетенции.</w:t>
      </w:r>
    </w:p>
    <w:p w:rsidR="00E767AB" w:rsidRPr="00E767AB" w:rsidRDefault="00E767AB" w:rsidP="00BF0BA5">
      <w:pPr>
        <w:widowControl w:val="0"/>
        <w:rPr>
          <w:rFonts w:ascii="GHEA Grapalat" w:hAnsi="GHEA Grapalat"/>
          <w:sz w:val="20"/>
        </w:rPr>
      </w:pPr>
      <w:r w:rsidRPr="00E767AB">
        <w:rPr>
          <w:rFonts w:ascii="GHEA Grapalat" w:hAnsi="GHEA Grapalat"/>
          <w:sz w:val="20"/>
        </w:rPr>
        <w:t>- Служба должна вести реестр транспортных средств, въезжающих на территорию Парка, предоставленный дирекцией, осматривать груз, делая соответствующие записи. Зарегистрированные данные должны быть предоставлены Заказчику по запросу, но не реже одного раза в неделю.</w:t>
      </w:r>
    </w:p>
    <w:p w:rsidR="00E767AB" w:rsidRPr="00E767AB" w:rsidRDefault="00E767AB" w:rsidP="00BF0BA5">
      <w:pPr>
        <w:widowControl w:val="0"/>
        <w:rPr>
          <w:rFonts w:ascii="GHEA Grapalat" w:hAnsi="GHEA Grapalat"/>
          <w:sz w:val="20"/>
        </w:rPr>
      </w:pPr>
      <w:r w:rsidRPr="00E767AB">
        <w:rPr>
          <w:rFonts w:ascii="GHEA Grapalat" w:hAnsi="GHEA Grapalat"/>
          <w:sz w:val="20"/>
        </w:rPr>
        <w:t>Сотрудники Службы должны иметь соответствующую квалификацию в порядке, установленном законодательством Республики Армения;</w:t>
      </w:r>
    </w:p>
    <w:p w:rsidR="00E767AB" w:rsidRPr="00E767AB" w:rsidRDefault="00E767AB" w:rsidP="00BF0BA5">
      <w:pPr>
        <w:widowControl w:val="0"/>
        <w:rPr>
          <w:rFonts w:ascii="GHEA Grapalat" w:hAnsi="GHEA Grapalat"/>
          <w:sz w:val="20"/>
        </w:rPr>
      </w:pPr>
      <w:r w:rsidRPr="00E767AB">
        <w:rPr>
          <w:rFonts w:ascii="GHEA Grapalat" w:hAnsi="GHEA Grapalat"/>
          <w:sz w:val="20"/>
        </w:rPr>
        <w:t>Служба обязана соблюдать гигиену сотрудников և Внешний вид</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Служба должна предоставить руководству Парка резюме охранников с фотографиями, в которых должна быть как минимум инфо</w:t>
      </w:r>
      <w:r w:rsidRPr="00E767AB">
        <w:rPr>
          <w:rFonts w:ascii="GHEA Grapalat" w:hAnsi="GHEA Grapalat"/>
          <w:sz w:val="20"/>
        </w:rPr>
        <w:t>рмация об их образовании և опыте работы.</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Сервис обязуется незамедлительно изменить по требованию Заказчика персонал службы безопасности, не полностью выполнивший свою работу, для которого Заказчик e. предоставим информацию о выявленных недостатках по ссылке</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xml:space="preserve"> Услуга должна быть предоставлена </w:t>
      </w:r>
      <w:r w:rsidRPr="00E767AB">
        <w:rPr>
          <w:rFonts w:ascii="Cambria Math" w:hAnsi="Cambria Math" w:cs="Cambria Math"/>
          <w:sz w:val="20"/>
        </w:rPr>
        <w:t>​​</w:t>
      </w:r>
      <w:r w:rsidRPr="00E767AB">
        <w:rPr>
          <w:rFonts w:ascii="GHEA Grapalat" w:hAnsi="GHEA Grapalat"/>
          <w:sz w:val="20"/>
        </w:rPr>
        <w:t>в РА, c. Ереван, Мясникяна 20, на всей территории Ереванского зоопарка, включая автостоянку.</w:t>
      </w:r>
    </w:p>
    <w:p w:rsidR="00E767AB" w:rsidRPr="00E767AB" w:rsidRDefault="00E767AB" w:rsidP="00BF0BA5">
      <w:pPr>
        <w:widowControl w:val="0"/>
        <w:rPr>
          <w:rFonts w:ascii="GHEA Grapalat" w:hAnsi="GHEA Grapalat"/>
          <w:sz w:val="20"/>
        </w:rPr>
      </w:pPr>
      <w:r w:rsidRPr="00E767AB">
        <w:rPr>
          <w:rFonts w:ascii="GHEA Grapalat" w:hAnsi="GHEA Grapalat"/>
          <w:sz w:val="20"/>
        </w:rPr>
        <w:t>2. Исполнитель должен находиться в Садовой зоне.</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Немедленно предотвращать, предотвращать, приостанавливать, пресекать правонарушения, посягательства на территори</w:t>
      </w:r>
      <w:r w:rsidRPr="00E767AB">
        <w:rPr>
          <w:rFonts w:ascii="GHEA Grapalat" w:hAnsi="GHEA Grapalat"/>
          <w:sz w:val="20"/>
        </w:rPr>
        <w:t>ю և собственности Клиента или действия, которые ставят их под угрозу.</w:t>
      </w:r>
    </w:p>
    <w:p w:rsidR="00E767AB" w:rsidRPr="00E767AB" w:rsidRDefault="00E767AB" w:rsidP="00BF0BA5">
      <w:pPr>
        <w:widowControl w:val="0"/>
        <w:rPr>
          <w:rFonts w:ascii="GHEA Grapalat" w:hAnsi="GHEA Grapalat"/>
          <w:sz w:val="20"/>
        </w:rPr>
      </w:pPr>
      <w:r w:rsidRPr="00E767AB">
        <w:rPr>
          <w:rFonts w:ascii="GHEA Grapalat" w:hAnsi="GHEA Grapalat"/>
          <w:sz w:val="20"/>
        </w:rPr>
        <w:t>: Обеспечить поддержание общественного порядка на территории.</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xml:space="preserve"> Подрядчик должен предоставить своим сотрудникам письменные инструкции по этому техническому профилю, нормам, регулирующим </w:t>
      </w:r>
      <w:r w:rsidRPr="00E767AB">
        <w:rPr>
          <w:rFonts w:ascii="GHEA Grapalat" w:hAnsi="GHEA Grapalat"/>
          <w:sz w:val="20"/>
        </w:rPr>
        <w:t>сферу վերաբերյալ, по нормам безопасности, которые должны быть представлены соответствующими специалистами заказчика в начале первого рабочего дня каждого сотрудника.</w:t>
      </w:r>
    </w:p>
    <w:p w:rsidR="00E767AB" w:rsidRPr="00E767AB" w:rsidRDefault="00E767AB" w:rsidP="00BF0BA5">
      <w:pPr>
        <w:widowControl w:val="0"/>
        <w:rPr>
          <w:rFonts w:ascii="GHEA Grapalat" w:hAnsi="GHEA Grapalat"/>
          <w:sz w:val="20"/>
        </w:rPr>
      </w:pPr>
      <w:r w:rsidRPr="00E767AB">
        <w:rPr>
          <w:rFonts w:ascii="GHEA Grapalat" w:hAnsi="GHEA Grapalat"/>
          <w:sz w:val="20"/>
        </w:rPr>
        <w:t>Չ Без разрешения Заказчика (при необходимости в письменной форме) не допускать перемещения принадлежащего Заказчику имущества: животных, материальных ценностей և денежных средств և их вывоз с территории Парка.</w:t>
      </w:r>
    </w:p>
    <w:p w:rsidR="00E767AB" w:rsidRPr="00E767AB" w:rsidRDefault="00E767AB" w:rsidP="00BF0BA5">
      <w:pPr>
        <w:widowControl w:val="0"/>
        <w:rPr>
          <w:rFonts w:ascii="GHEA Grapalat" w:hAnsi="GHEA Grapalat"/>
          <w:sz w:val="20"/>
        </w:rPr>
      </w:pPr>
      <w:r w:rsidRPr="00E767AB">
        <w:rPr>
          <w:rFonts w:ascii="GHEA Grapalat" w:hAnsi="GHEA Grapalat" w:cs="GHEA Grapalat"/>
          <w:sz w:val="20"/>
        </w:rPr>
        <w:t> Подрядчик несет материальную ответственность за непредоставление или неполное предоставление услуг в соответствии с данной Технической</w:t>
      </w:r>
      <w:r w:rsidRPr="00E767AB">
        <w:rPr>
          <w:rFonts w:ascii="GHEA Grapalat" w:hAnsi="GHEA Grapalat"/>
          <w:sz w:val="20"/>
        </w:rPr>
        <w:t xml:space="preserve"> спецификацией, за совершение нарушений со стороны своих сотрудников, за неспособность обеспечить надлежащую общественную безопасность, за умышленное или небрежное поведение или бездействие, которое может привести к нарушению контракта. . доставка:</w:t>
      </w:r>
    </w:p>
    <w:p w:rsidR="00E767AB" w:rsidRPr="00E767AB" w:rsidRDefault="00E767AB" w:rsidP="00BF0BA5">
      <w:pPr>
        <w:widowControl w:val="0"/>
        <w:rPr>
          <w:rFonts w:ascii="GHEA Grapalat" w:hAnsi="GHEA Grapalat"/>
          <w:sz w:val="20"/>
        </w:rPr>
      </w:pPr>
      <w:r w:rsidRPr="00E767AB">
        <w:rPr>
          <w:rFonts w:ascii="GHEA Grapalat" w:hAnsi="GHEA Grapalat"/>
          <w:sz w:val="20"/>
        </w:rPr>
        <w:t>Услуги, предоставляемые обслуживающим персоналом, будут контролироваться Сотрудником (ами), назначенным Клиентом, который будет уполномочен принимать, частично принимать և / или не принимать предоставленные услуги.</w:t>
      </w:r>
    </w:p>
    <w:p w:rsidR="00E767AB" w:rsidRPr="00E767AB" w:rsidRDefault="00E767AB" w:rsidP="00BF0BA5">
      <w:pPr>
        <w:widowControl w:val="0"/>
        <w:rPr>
          <w:rFonts w:ascii="GHEA Grapalat" w:hAnsi="GHEA Grapalat"/>
          <w:sz w:val="20"/>
        </w:rPr>
      </w:pPr>
    </w:p>
    <w:p w:rsidR="00E767AB" w:rsidRPr="00E767AB" w:rsidRDefault="00E767AB" w:rsidP="00BF0BA5">
      <w:pPr>
        <w:widowControl w:val="0"/>
        <w:rPr>
          <w:rFonts w:ascii="GHEA Grapalat" w:hAnsi="GHEA Grapalat"/>
          <w:sz w:val="20"/>
        </w:rPr>
      </w:pPr>
      <w:r w:rsidRPr="00E767AB">
        <w:rPr>
          <w:rFonts w:ascii="GHEA Grapalat" w:hAnsi="GHEA Grapalat"/>
          <w:sz w:val="20"/>
        </w:rPr>
        <w:t>3. Сотрудник, выполняющий услугу, должен усвоить возложенные на него обязанности, обеспечить выполнение следующих действий:</w:t>
      </w:r>
    </w:p>
    <w:p w:rsidR="00E767AB" w:rsidRPr="00E767AB" w:rsidRDefault="00E767AB" w:rsidP="00BF0BA5">
      <w:pPr>
        <w:widowControl w:val="0"/>
        <w:rPr>
          <w:rFonts w:ascii="GHEA Grapalat" w:hAnsi="GHEA Grapalat"/>
          <w:sz w:val="20"/>
        </w:rPr>
      </w:pPr>
      <w:r w:rsidRPr="00E767AB">
        <w:rPr>
          <w:rFonts w:ascii="GHEA Grapalat" w:hAnsi="GHEA Grapalat"/>
          <w:sz w:val="20"/>
        </w:rPr>
        <w:t>Выполнять функции охраны общественной безопасности на территории парка в соответствии с поручением начальника смены.</w:t>
      </w:r>
    </w:p>
    <w:p w:rsidR="00E767AB" w:rsidRPr="00E767AB" w:rsidRDefault="00E767AB" w:rsidP="00BF0BA5">
      <w:pPr>
        <w:widowControl w:val="0"/>
        <w:rPr>
          <w:rFonts w:ascii="GHEA Grapalat" w:hAnsi="GHEA Grapalat"/>
          <w:sz w:val="20"/>
        </w:rPr>
      </w:pPr>
      <w:r w:rsidRPr="00E767AB">
        <w:rPr>
          <w:rFonts w:ascii="GHEA Grapalat" w:hAnsi="GHEA Grapalat"/>
          <w:sz w:val="20"/>
        </w:rPr>
        <w:t>Чтобы обеспечить постоянную связь с представителем ներկայաց ներկայաց ներկայաց, последний должен иметь средства связи с соответствующими настройками.</w:t>
      </w:r>
    </w:p>
    <w:p w:rsidR="00E767AB" w:rsidRPr="00E767AB" w:rsidRDefault="00E767AB" w:rsidP="00BF0BA5">
      <w:pPr>
        <w:widowControl w:val="0"/>
        <w:rPr>
          <w:rFonts w:ascii="GHEA Grapalat" w:hAnsi="GHEA Grapalat"/>
          <w:sz w:val="20"/>
        </w:rPr>
      </w:pPr>
      <w:r w:rsidRPr="00E767AB">
        <w:rPr>
          <w:rFonts w:ascii="GHEA Grapalat" w:hAnsi="GHEA Grapalat"/>
          <w:sz w:val="20"/>
        </w:rPr>
        <w:t>По крайней мере, 3 / трех / дежурных на всей территории Парка должны быть посещены в течение дня в течение дня և 1 / один / сотрудник в ночное время.</w:t>
      </w:r>
    </w:p>
    <w:p w:rsidR="00E767AB" w:rsidRPr="00E767AB" w:rsidRDefault="00E767AB" w:rsidP="00BF0BA5">
      <w:pPr>
        <w:widowControl w:val="0"/>
        <w:rPr>
          <w:rFonts w:ascii="GHEA Grapalat" w:hAnsi="GHEA Grapalat"/>
          <w:sz w:val="20"/>
        </w:rPr>
      </w:pPr>
      <w:r w:rsidRPr="00E767AB">
        <w:rPr>
          <w:rFonts w:ascii="GHEA Grapalat" w:hAnsi="GHEA Grapalat"/>
          <w:sz w:val="20"/>
        </w:rPr>
        <w:t>Ի Обеспечить поддержание общественного порядка в Парке, охрану общественной безопасности.</w:t>
      </w:r>
    </w:p>
    <w:p w:rsidR="00D06573" w:rsidRPr="00AD29CE" w:rsidRDefault="00E767AB" w:rsidP="00BF0BA5">
      <w:pPr>
        <w:widowControl w:val="0"/>
        <w:rPr>
          <w:rFonts w:ascii="GHEA Grapalat" w:hAnsi="GHEA Grapalat"/>
        </w:rPr>
      </w:pPr>
      <w:r w:rsidRPr="00E767AB">
        <w:rPr>
          <w:rFonts w:ascii="GHEA Grapalat" w:hAnsi="GHEA Grapalat"/>
          <w:sz w:val="20"/>
        </w:rPr>
        <w:t>В случае возникновения чрезвычайной ситуации, которая может включать, но не ограничивается, побеги животных և / или людей в вольерах для животных, нападение бродячих животных, примите немедленные меры. Помогите руководству парка нейтрализовать опасность или не только.</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9"/>
        <w:gridCol w:w="1638"/>
        <w:gridCol w:w="1139"/>
        <w:gridCol w:w="921"/>
        <w:gridCol w:w="1098"/>
        <w:gridCol w:w="761"/>
        <w:gridCol w:w="920"/>
        <w:gridCol w:w="786"/>
        <w:gridCol w:w="765"/>
        <w:gridCol w:w="812"/>
        <w:gridCol w:w="826"/>
        <w:gridCol w:w="1177"/>
        <w:gridCol w:w="913"/>
        <w:gridCol w:w="869"/>
        <w:gridCol w:w="826"/>
        <w:gridCol w:w="900"/>
      </w:tblGrid>
      <w:tr w:rsidR="003B2F27" w:rsidRPr="00F412AC" w:rsidTr="0074439E">
        <w:trPr>
          <w:trHeight w:val="363"/>
        </w:trPr>
        <w:tc>
          <w:tcPr>
            <w:tcW w:w="15710"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74439E">
        <w:trPr>
          <w:trHeight w:val="1781"/>
        </w:trPr>
        <w:tc>
          <w:tcPr>
            <w:tcW w:w="135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38"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13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11574" w:type="dxa"/>
            <w:gridSpan w:val="13"/>
            <w:vAlign w:val="center"/>
          </w:tcPr>
          <w:p w:rsidR="003B2F27" w:rsidRPr="00CA2754" w:rsidRDefault="003B2F27" w:rsidP="00705184">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705184">
              <w:rPr>
                <w:rFonts w:ascii="GHEA Grapalat" w:hAnsi="GHEA Grapalat"/>
                <w:sz w:val="16"/>
              </w:rPr>
              <w:t xml:space="preserve">21 </w:t>
            </w:r>
            <w:r>
              <w:rPr>
                <w:rFonts w:ascii="GHEA Grapalat" w:hAnsi="GHEA Grapalat"/>
                <w:sz w:val="16"/>
              </w:rPr>
              <w:t>г., по месяцам, в том числе</w:t>
            </w:r>
            <w:r>
              <w:rPr>
                <w:rStyle w:val="FootnoteReference"/>
                <w:rFonts w:ascii="GHEA Grapalat" w:hAnsi="GHEA Grapalat"/>
                <w:sz w:val="16"/>
              </w:rPr>
              <w:footnoteReference w:customMarkFollows="1" w:id="20"/>
              <w:t>**</w:t>
            </w:r>
          </w:p>
        </w:tc>
      </w:tr>
      <w:tr w:rsidR="003B2F27" w:rsidRPr="00F412AC" w:rsidTr="0074439E">
        <w:trPr>
          <w:trHeight w:val="742"/>
        </w:trPr>
        <w:tc>
          <w:tcPr>
            <w:tcW w:w="1359" w:type="dxa"/>
          </w:tcPr>
          <w:p w:rsidR="003B2F27" w:rsidRPr="00F412AC" w:rsidRDefault="003B2F27" w:rsidP="005B7138">
            <w:pPr>
              <w:widowControl w:val="0"/>
              <w:spacing w:after="120"/>
              <w:jc w:val="center"/>
              <w:rPr>
                <w:rFonts w:ascii="GHEA Grapalat" w:hAnsi="GHEA Grapalat"/>
                <w:sz w:val="16"/>
              </w:rPr>
            </w:pPr>
          </w:p>
        </w:tc>
        <w:tc>
          <w:tcPr>
            <w:tcW w:w="1638" w:type="dxa"/>
          </w:tcPr>
          <w:p w:rsidR="003B2F27" w:rsidRPr="00F412AC" w:rsidRDefault="003B2F27" w:rsidP="005B7138">
            <w:pPr>
              <w:widowControl w:val="0"/>
              <w:spacing w:after="120"/>
              <w:jc w:val="center"/>
              <w:rPr>
                <w:rFonts w:ascii="GHEA Grapalat" w:hAnsi="GHEA Grapalat"/>
                <w:sz w:val="16"/>
              </w:rPr>
            </w:pPr>
          </w:p>
        </w:tc>
        <w:tc>
          <w:tcPr>
            <w:tcW w:w="1139" w:type="dxa"/>
          </w:tcPr>
          <w:p w:rsidR="003B2F27" w:rsidRPr="00F412AC" w:rsidRDefault="003B2F27" w:rsidP="005B7138">
            <w:pPr>
              <w:widowControl w:val="0"/>
              <w:spacing w:after="120"/>
              <w:jc w:val="center"/>
              <w:rPr>
                <w:rFonts w:ascii="GHEA Grapalat" w:hAnsi="GHEA Grapalat"/>
                <w:sz w:val="16"/>
              </w:rPr>
            </w:pPr>
          </w:p>
        </w:tc>
        <w:tc>
          <w:tcPr>
            <w:tcW w:w="921"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1098"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761"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920"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786"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65"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812"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826"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1177" w:type="dxa"/>
            <w:vAlign w:val="center"/>
          </w:tcPr>
          <w:p w:rsidR="003B2F27" w:rsidRPr="00F412AC" w:rsidRDefault="00D06573" w:rsidP="005B7138">
            <w:pPr>
              <w:widowControl w:val="0"/>
              <w:spacing w:after="120"/>
              <w:ind w:left="-108" w:right="-119"/>
              <w:jc w:val="center"/>
              <w:rPr>
                <w:rFonts w:ascii="GHEA Grapalat" w:hAnsi="GHEA Grapalat"/>
                <w:sz w:val="16"/>
              </w:rPr>
            </w:pPr>
            <w:r>
              <w:rPr>
                <w:rFonts w:ascii="GHEA Grapalat" w:hAnsi="GHEA Grapalat"/>
                <w:sz w:val="16"/>
              </w:rPr>
              <w:t>октябр</w:t>
            </w:r>
            <w:r w:rsidR="003B2F27" w:rsidRPr="00F412AC">
              <w:rPr>
                <w:rFonts w:ascii="GHEA Grapalat" w:hAnsi="GHEA Grapalat"/>
                <w:sz w:val="16"/>
              </w:rPr>
              <w:t>ь</w:t>
            </w:r>
          </w:p>
        </w:tc>
        <w:tc>
          <w:tcPr>
            <w:tcW w:w="91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69"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26"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900" w:type="dxa"/>
            <w:vAlign w:val="center"/>
          </w:tcPr>
          <w:p w:rsidR="003B2F27" w:rsidRPr="00705184" w:rsidRDefault="003B2F27" w:rsidP="005B7138">
            <w:pPr>
              <w:widowControl w:val="0"/>
              <w:spacing w:after="120"/>
              <w:ind w:right="-1"/>
              <w:jc w:val="center"/>
              <w:rPr>
                <w:rFonts w:ascii="GHEA Grapalat" w:hAnsi="GHEA Grapalat"/>
                <w:sz w:val="16"/>
              </w:rPr>
            </w:pPr>
            <w:r w:rsidRPr="00F412AC">
              <w:rPr>
                <w:rFonts w:ascii="GHEA Grapalat" w:hAnsi="GHEA Grapalat"/>
                <w:sz w:val="16"/>
              </w:rPr>
              <w:t>Всего</w:t>
            </w:r>
          </w:p>
        </w:tc>
      </w:tr>
      <w:tr w:rsidR="00E767AB" w:rsidTr="00E767AB">
        <w:trPr>
          <w:trHeight w:val="363"/>
        </w:trPr>
        <w:tc>
          <w:tcPr>
            <w:tcW w:w="1359"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es-ES"/>
              </w:rPr>
            </w:pPr>
            <w:r w:rsidRPr="00972EDE">
              <w:rPr>
                <w:rFonts w:ascii="GHEA Grapalat" w:hAnsi="GHEA Grapalat"/>
                <w:sz w:val="20"/>
                <w:lang w:val="es-ES"/>
              </w:rPr>
              <w:t>1</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767AB" w:rsidRPr="0046112C" w:rsidRDefault="00E767AB" w:rsidP="00E767AB">
            <w:pPr>
              <w:jc w:val="center"/>
              <w:rPr>
                <w:rFonts w:ascii="GHEA Grapalat" w:hAnsi="GHEA Grapalat" w:cs="Calibri"/>
                <w:sz w:val="16"/>
                <w:szCs w:val="20"/>
              </w:rPr>
            </w:pPr>
            <w:r w:rsidRPr="00620565">
              <w:rPr>
                <w:rFonts w:ascii="GHEA Grapalat" w:hAnsi="GHEA Grapalat" w:cs="Calibri"/>
                <w:color w:val="000000"/>
                <w:sz w:val="16"/>
                <w:szCs w:val="16"/>
              </w:rPr>
              <w:t>75241100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767AB" w:rsidRPr="00E40AC8" w:rsidRDefault="00E767AB" w:rsidP="00E767AB">
            <w:pPr>
              <w:widowControl w:val="0"/>
              <w:spacing w:after="120"/>
              <w:jc w:val="center"/>
              <w:rPr>
                <w:rFonts w:ascii="GHEA Grapalat" w:hAnsi="GHEA Grapalat"/>
                <w:sz w:val="20"/>
              </w:rPr>
            </w:pPr>
            <w:r w:rsidRPr="00E767AB">
              <w:rPr>
                <w:rFonts w:ascii="GHEA Grapalat" w:hAnsi="GHEA Grapalat"/>
                <w:sz w:val="20"/>
                <w:lang w:val="en-US"/>
              </w:rPr>
              <w:t>Защита общественной безопасности</w:t>
            </w: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761"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920"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786"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765"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826"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w:t>
            </w:r>
          </w:p>
        </w:tc>
        <w:tc>
          <w:tcPr>
            <w:tcW w:w="1177"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100%</w:t>
            </w:r>
          </w:p>
        </w:tc>
        <w:tc>
          <w:tcPr>
            <w:tcW w:w="826"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100%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E767AB" w:rsidRPr="00972EDE" w:rsidRDefault="00E767AB" w:rsidP="00705184">
            <w:pPr>
              <w:jc w:val="center"/>
              <w:rPr>
                <w:rFonts w:ascii="GHEA Grapalat" w:hAnsi="GHEA Grapalat"/>
                <w:sz w:val="20"/>
                <w:lang w:val="pt-BR"/>
              </w:rPr>
            </w:pPr>
            <w:r w:rsidRPr="00972EDE">
              <w:rPr>
                <w:rFonts w:ascii="GHEA Grapalat" w:hAnsi="GHEA Grapalat"/>
                <w:sz w:val="20"/>
                <w:lang w:val="pt-BR"/>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E767AB">
          <w:footnotePr>
            <w:pos w:val="beneathText"/>
          </w:footnotePr>
          <w:pgSz w:w="16840" w:h="11907" w:orient="landscape" w:code="9"/>
          <w:pgMar w:top="851" w:right="426" w:bottom="1418"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961" w:rsidRDefault="002D1961">
      <w:r>
        <w:separator/>
      </w:r>
    </w:p>
  </w:endnote>
  <w:endnote w:type="continuationSeparator" w:id="1">
    <w:p w:rsidR="002D1961" w:rsidRDefault="002D1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A00002EF" w:usb1="420020E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767AB" w:rsidRPr="00305BEC" w:rsidRDefault="00E767A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F0BA5">
          <w:rPr>
            <w:rFonts w:ascii="GHEA Grapalat" w:hAnsi="GHEA Grapalat"/>
            <w:noProof/>
            <w:sz w:val="24"/>
            <w:szCs w:val="24"/>
          </w:rPr>
          <w:t>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961" w:rsidRDefault="002D1961">
      <w:r>
        <w:separator/>
      </w:r>
    </w:p>
  </w:footnote>
  <w:footnote w:type="continuationSeparator" w:id="1">
    <w:p w:rsidR="002D1961" w:rsidRDefault="002D1961">
      <w:r>
        <w:continuationSeparator/>
      </w:r>
    </w:p>
  </w:footnote>
  <w:footnote w:id="2">
    <w:p w:rsidR="00E767AB" w:rsidRPr="00A31673" w:rsidRDefault="00E767AB">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E767AB" w:rsidRDefault="00E767AB" w:rsidP="006B3E56">
      <w:pPr>
        <w:jc w:val="both"/>
      </w:pPr>
    </w:p>
    <w:p w:rsidR="00E767AB" w:rsidRPr="008444F1" w:rsidRDefault="00E767AB" w:rsidP="000444FD">
      <w:pPr>
        <w:pStyle w:val="FootnoteText"/>
        <w:jc w:val="both"/>
        <w:rPr>
          <w:rFonts w:asciiTheme="minorHAnsi" w:hAnsiTheme="minorHAnsi"/>
          <w:i/>
        </w:rPr>
      </w:pPr>
      <w:r>
        <w:rPr>
          <w:rFonts w:asciiTheme="minorHAnsi" w:hAnsiTheme="minorHAnsi"/>
          <w:i/>
        </w:rPr>
        <w:t>16</w:t>
      </w:r>
      <w:r w:rsidRPr="008444F1">
        <w:rPr>
          <w:rFonts w:asciiTheme="minorHAnsi" w:hAnsiTheme="minorHAnsi"/>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E767AB" w:rsidRPr="008444F1" w:rsidRDefault="00E767AB" w:rsidP="006B3E56">
      <w:pPr>
        <w:jc w:val="both"/>
        <w:rPr>
          <w:i/>
        </w:rPr>
      </w:pPr>
    </w:p>
    <w:p w:rsidR="00E767AB" w:rsidRPr="00155668" w:rsidRDefault="00E767AB" w:rsidP="00AD11D1">
      <w:pPr>
        <w:jc w:val="both"/>
        <w:rPr>
          <w:rFonts w:asciiTheme="minorHAnsi" w:hAnsiTheme="minorHAnsi"/>
          <w:i/>
          <w:sz w:val="20"/>
          <w:szCs w:val="20"/>
        </w:rPr>
      </w:pPr>
      <w:r w:rsidRPr="00155668">
        <w:rPr>
          <w:rStyle w:val="FootnoteReference"/>
          <w:i/>
        </w:rPr>
        <w:t>**</w:t>
      </w:r>
      <w:r w:rsidRPr="00155668">
        <w:rPr>
          <w:rFonts w:asciiTheme="minorHAnsi" w:hAnsiTheme="minorHAnsi"/>
          <w: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767AB" w:rsidRPr="00155668" w:rsidRDefault="00E767AB" w:rsidP="00AD11D1">
      <w:pPr>
        <w:jc w:val="both"/>
        <w:rPr>
          <w:rFonts w:asciiTheme="minorHAnsi" w:hAnsiTheme="minorHAnsi"/>
          <w:i/>
          <w:sz w:val="20"/>
          <w:szCs w:val="20"/>
          <w:lang w:val="af-ZA"/>
        </w:rPr>
      </w:pPr>
      <w:r w:rsidRPr="00155668">
        <w:rPr>
          <w:rFonts w:asciiTheme="minorHAnsi" w:hAnsiTheme="minorHAnsi"/>
          <w:i/>
          <w:sz w:val="20"/>
          <w:szCs w:val="20"/>
          <w:lang w:val="af-ZA"/>
        </w:rPr>
        <w:t xml:space="preserve">- </w:t>
      </w:r>
      <w:r w:rsidRPr="00155668">
        <w:rPr>
          <w:rFonts w:asciiTheme="minorHAnsi" w:hAnsiTheme="minorHAnsi"/>
          <w:i/>
          <w:sz w:val="20"/>
          <w:szCs w:val="20"/>
        </w:rPr>
        <w:t xml:space="preserve">если </w:t>
      </w:r>
      <w:r w:rsidRPr="00155668">
        <w:rPr>
          <w:rFonts w:asciiTheme="minorHAnsi" w:hAnsiTheme="minorHAnsi"/>
          <w: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2</w:t>
      </w:r>
      <w:r w:rsidRPr="00155668">
        <w:rPr>
          <w:rFonts w:asciiTheme="minorHAnsi" w:hAnsiTheme="minorHAnsi"/>
          <w:i/>
          <w:sz w:val="20"/>
          <w:szCs w:val="20"/>
          <w:lang w:val="af-ZA"/>
        </w:rPr>
        <w:t>";</w:t>
      </w:r>
    </w:p>
    <w:p w:rsidR="00E767AB" w:rsidRPr="00155668" w:rsidRDefault="00E767AB" w:rsidP="00AD11D1">
      <w:pPr>
        <w:jc w:val="both"/>
        <w:rPr>
          <w:rFonts w:asciiTheme="minorHAnsi" w:hAnsiTheme="minorHAnsi"/>
          <w:i/>
          <w:sz w:val="20"/>
          <w:szCs w:val="20"/>
          <w:lang w:val="af-ZA"/>
        </w:rPr>
      </w:pPr>
      <w:r w:rsidRPr="00155668">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E767AB" w:rsidRDefault="00E767AB" w:rsidP="006B3E56">
      <w:pPr>
        <w:jc w:val="both"/>
        <w:rPr>
          <w:rFonts w:ascii="GHEA Grapalat" w:hAnsi="GHEA Grapalat"/>
          <w:sz w:val="20"/>
          <w:szCs w:val="20"/>
          <w:lang w:val="af-ZA"/>
        </w:rPr>
      </w:pPr>
    </w:p>
    <w:p w:rsidR="00E767AB" w:rsidRDefault="00E767AB" w:rsidP="006B3E56">
      <w:pPr>
        <w:pStyle w:val="FootnoteText"/>
        <w:rPr>
          <w:rFonts w:asciiTheme="minorHAnsi" w:hAnsiTheme="minorHAnsi"/>
          <w:lang w:val="af-ZA"/>
        </w:rPr>
      </w:pPr>
    </w:p>
  </w:footnote>
  <w:footnote w:id="4">
    <w:p w:rsidR="00E767AB" w:rsidRPr="00DC619D" w:rsidRDefault="00E767AB"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E767AB" w:rsidRPr="00D3436F" w:rsidRDefault="00E767AB"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E767AB" w:rsidRPr="00D3436F" w:rsidRDefault="00E767AB">
      <w:pPr>
        <w:pStyle w:val="FootnoteText"/>
        <w:rPr>
          <w:lang w:val="es-ES"/>
        </w:rPr>
      </w:pPr>
    </w:p>
  </w:footnote>
  <w:footnote w:id="6">
    <w:p w:rsidR="00E767AB" w:rsidRPr="008842CE" w:rsidRDefault="00E767A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E767AB" w:rsidRPr="008842CE" w:rsidRDefault="00E767AB" w:rsidP="003D2FE2">
      <w:pPr>
        <w:pStyle w:val="FootnoteText"/>
        <w:jc w:val="both"/>
        <w:rPr>
          <w:rFonts w:ascii="GHEA Grapalat" w:hAnsi="GHEA Grapalat"/>
        </w:rPr>
      </w:pPr>
    </w:p>
  </w:footnote>
  <w:footnote w:id="7">
    <w:p w:rsidR="00E767AB" w:rsidRPr="008842CE" w:rsidRDefault="00E767AB" w:rsidP="003D2FE2">
      <w:pPr>
        <w:pStyle w:val="FootnoteText"/>
        <w:jc w:val="both"/>
      </w:pPr>
    </w:p>
  </w:footnote>
  <w:footnote w:id="8">
    <w:p w:rsidR="00E767AB" w:rsidRPr="008842CE" w:rsidRDefault="00E767A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E767AB" w:rsidRPr="008842CE" w:rsidRDefault="00E767AB" w:rsidP="000A214C">
      <w:pPr>
        <w:pStyle w:val="FootnoteText"/>
        <w:jc w:val="both"/>
        <w:rPr>
          <w:rFonts w:ascii="GHEA Grapalat" w:hAnsi="GHEA Grapalat"/>
        </w:rPr>
      </w:pPr>
    </w:p>
  </w:footnote>
  <w:footnote w:id="9">
    <w:p w:rsidR="00E767AB" w:rsidRPr="008842CE" w:rsidRDefault="00E767AB" w:rsidP="000A214C">
      <w:pPr>
        <w:pStyle w:val="FootnoteText"/>
        <w:jc w:val="both"/>
      </w:pPr>
    </w:p>
  </w:footnote>
  <w:footnote w:id="10">
    <w:p w:rsidR="00E767AB" w:rsidRPr="00C95D0C" w:rsidRDefault="00E767AB" w:rsidP="003B2F27">
      <w:pPr>
        <w:pStyle w:val="FootnoteText"/>
        <w:jc w:val="both"/>
      </w:pPr>
      <w:r w:rsidRPr="00C95D0C">
        <w:rPr>
          <w:rStyle w:val="FootnoteReference"/>
          <w:szCs w:val="24"/>
        </w:rPr>
        <w:t>*</w:t>
      </w:r>
      <w:r w:rsidRPr="00C95D0C">
        <w:rPr>
          <w:rFonts w:ascii="GHEA Grapalat" w:hAnsi="GHEA Grapalat"/>
          <w:i/>
          <w:szCs w:val="24"/>
        </w:rPr>
        <w:t>Заполняется секретарем Комиссии до опубликования приглашения в бюллетене.</w:t>
      </w:r>
    </w:p>
  </w:footnote>
  <w:footnote w:id="11">
    <w:p w:rsidR="00E767AB" w:rsidRPr="002A7C6E" w:rsidRDefault="00E767AB" w:rsidP="00E862FA">
      <w:pPr>
        <w:pStyle w:val="FootnoteText"/>
        <w:jc w:val="both"/>
        <w:rPr>
          <w:rFonts w:ascii="GHEA Grapalat" w:hAnsi="GHEA Grapalat"/>
        </w:rPr>
      </w:pPr>
      <w:r>
        <w:rPr>
          <w:rStyle w:val="FootnoteReference"/>
        </w:rPr>
        <w:t>17</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E767AB" w:rsidRPr="00EA7C34" w:rsidRDefault="00E767AB">
      <w:pPr>
        <w:pStyle w:val="FootnoteText"/>
        <w:rPr>
          <w:rFonts w:ascii="Sylfaen" w:hAnsi="Sylfaen"/>
        </w:rPr>
      </w:pPr>
    </w:p>
  </w:footnote>
  <w:footnote w:id="12">
    <w:p w:rsidR="00E767AB" w:rsidRPr="006F5F33" w:rsidRDefault="00E767AB" w:rsidP="003B2F27">
      <w:pPr>
        <w:pStyle w:val="FootnoteText"/>
        <w:jc w:val="both"/>
        <w:rPr>
          <w:rFonts w:ascii="GHEA Grapalat" w:hAnsi="GHEA Grapalat"/>
        </w:rPr>
      </w:pPr>
      <w:r>
        <w:rPr>
          <w:rStyle w:val="FootnoteReference"/>
        </w:rPr>
        <w:t>18</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E767AB" w:rsidRPr="006F5F33" w:rsidRDefault="00E767AB" w:rsidP="003B2F27">
      <w:pPr>
        <w:pStyle w:val="FootnoteText"/>
        <w:jc w:val="both"/>
        <w:rPr>
          <w:rFonts w:ascii="GHEA Grapalat" w:hAnsi="GHEA Grapalat"/>
        </w:rPr>
      </w:pPr>
      <w:r>
        <w:rPr>
          <w:rStyle w:val="FootnoteReference"/>
        </w:rPr>
        <w:t>19</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rsidR="00E767AB" w:rsidRPr="008F6EF8" w:rsidRDefault="00E767AB" w:rsidP="003B2F27">
      <w:pPr>
        <w:pStyle w:val="FootnoteText"/>
        <w:rPr>
          <w:rFonts w:asciiTheme="minorHAnsi" w:hAnsiTheme="minorHAnsi"/>
        </w:rPr>
      </w:pPr>
      <w:r>
        <w:rPr>
          <w:rStyle w:val="FootnoteReference"/>
        </w:rPr>
        <w:t>20</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E767AB" w:rsidRPr="00576D9C" w:rsidRDefault="00E767AB" w:rsidP="003B2F27">
      <w:pPr>
        <w:pStyle w:val="FootnoteText"/>
        <w:rPr>
          <w:rFonts w:asciiTheme="minorHAnsi" w:hAnsiTheme="minorHAnsi"/>
        </w:rPr>
      </w:pPr>
    </w:p>
  </w:footnote>
  <w:footnote w:id="15">
    <w:p w:rsidR="00E767AB" w:rsidRPr="00892F7F" w:rsidRDefault="00E767AB" w:rsidP="003B2F27">
      <w:pPr>
        <w:pStyle w:val="FootnoteText"/>
        <w:jc w:val="both"/>
        <w:rPr>
          <w:rFonts w:ascii="GHEA Grapalat" w:hAnsi="GHEA Grapalat"/>
          <w:i/>
        </w:rPr>
      </w:pPr>
      <w:r>
        <w:rPr>
          <w:rStyle w:val="FootnoteReference"/>
        </w:rPr>
        <w:t>21</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E767AB" w:rsidRPr="00552088" w:rsidRDefault="00E767A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E767AB" w:rsidRPr="006F5F33" w:rsidRDefault="00E767AB" w:rsidP="003B2F27">
      <w:pPr>
        <w:pStyle w:val="FootnoteText"/>
        <w:jc w:val="both"/>
        <w:rPr>
          <w:rFonts w:ascii="GHEA Grapalat" w:hAnsi="GHEA Grapalat"/>
          <w:lang w:val="hy-AM"/>
        </w:rPr>
      </w:pPr>
      <w:r w:rsidRPr="006F5F33">
        <w:rPr>
          <w:rFonts w:ascii="GHEA Grapalat" w:hAnsi="GHEA Grapalat"/>
          <w:i/>
        </w:rPr>
        <w:t>.</w:t>
      </w:r>
    </w:p>
    <w:p w:rsidR="00E767AB" w:rsidRPr="00576D9C" w:rsidRDefault="00E767AB" w:rsidP="003B2F27">
      <w:pPr>
        <w:pStyle w:val="FootnoteText"/>
        <w:jc w:val="both"/>
        <w:rPr>
          <w:rFonts w:ascii="GHEA Grapalat" w:hAnsi="GHEA Grapalat"/>
          <w:lang w:val="hy-AM"/>
        </w:rPr>
      </w:pPr>
    </w:p>
  </w:footnote>
  <w:footnote w:id="16">
    <w:p w:rsidR="00E767AB" w:rsidRPr="006F5F33" w:rsidRDefault="00E767AB" w:rsidP="003B2F27">
      <w:pPr>
        <w:pStyle w:val="FootnoteText"/>
        <w:jc w:val="both"/>
        <w:rPr>
          <w:rFonts w:ascii="GHEA Grapalat" w:hAnsi="GHEA Grapalat"/>
        </w:rPr>
      </w:pPr>
      <w:r>
        <w:rPr>
          <w:rStyle w:val="FootnoteReference"/>
        </w:rPr>
        <w:t>22</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rsidR="00E767AB" w:rsidRPr="006F5F33" w:rsidRDefault="00E767AB" w:rsidP="003B2F27">
      <w:pPr>
        <w:pStyle w:val="FootnoteText"/>
        <w:jc w:val="both"/>
        <w:rPr>
          <w:rFonts w:ascii="GHEA Grapalat" w:hAnsi="GHEA Grapalat"/>
          <w:lang w:val="hy-AM"/>
        </w:rPr>
      </w:pPr>
      <w:r>
        <w:rPr>
          <w:rStyle w:val="FootnoteReference"/>
        </w:rPr>
        <w:t>23</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E767AB" w:rsidRPr="006F5F33" w:rsidRDefault="00E767AB" w:rsidP="003B2F27">
      <w:pPr>
        <w:pStyle w:val="FootnoteText"/>
        <w:jc w:val="both"/>
        <w:rPr>
          <w:rFonts w:ascii="GHEA Grapalat" w:hAnsi="GHEA Grapalat"/>
        </w:rPr>
      </w:pPr>
      <w:r>
        <w:rPr>
          <w:rStyle w:val="FootnoteReference"/>
        </w:rPr>
        <w:t>24</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E767AB" w:rsidRPr="00CA2754" w:rsidRDefault="00E767A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E767AB" w:rsidRPr="00CA2754" w:rsidRDefault="00E767AB" w:rsidP="003B2F27">
      <w:pPr>
        <w:pStyle w:val="FootnoteText"/>
        <w:jc w:val="both"/>
        <w:rPr>
          <w:sz w:val="2"/>
          <w:szCs w:val="2"/>
        </w:rPr>
      </w:pPr>
    </w:p>
  </w:footnote>
  <w:footnote w:id="20">
    <w:p w:rsidR="00E767AB" w:rsidRPr="00CA2754" w:rsidRDefault="00E767AB" w:rsidP="003B2F27">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0C52"/>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6B75"/>
    <w:rsid w:val="000A72AD"/>
    <w:rsid w:val="000A7528"/>
    <w:rsid w:val="000B0287"/>
    <w:rsid w:val="000B033F"/>
    <w:rsid w:val="000B0B17"/>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D07E4"/>
    <w:rsid w:val="000D10F1"/>
    <w:rsid w:val="000D16B6"/>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10534"/>
    <w:rsid w:val="00110D13"/>
    <w:rsid w:val="00111FFB"/>
    <w:rsid w:val="00112960"/>
    <w:rsid w:val="00112B67"/>
    <w:rsid w:val="0011340E"/>
    <w:rsid w:val="00113F0D"/>
    <w:rsid w:val="0011423D"/>
    <w:rsid w:val="001144D1"/>
    <w:rsid w:val="00115905"/>
    <w:rsid w:val="001159FA"/>
    <w:rsid w:val="0011611E"/>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78A1"/>
    <w:rsid w:val="001578D4"/>
    <w:rsid w:val="00157ECC"/>
    <w:rsid w:val="00157FD2"/>
    <w:rsid w:val="0016001A"/>
    <w:rsid w:val="001600FF"/>
    <w:rsid w:val="0016055A"/>
    <w:rsid w:val="001609F6"/>
    <w:rsid w:val="00160AE4"/>
    <w:rsid w:val="00160BB4"/>
    <w:rsid w:val="00161428"/>
    <w:rsid w:val="00161B32"/>
    <w:rsid w:val="0016213E"/>
    <w:rsid w:val="00163324"/>
    <w:rsid w:val="001647D2"/>
    <w:rsid w:val="00164BBC"/>
    <w:rsid w:val="0016519F"/>
    <w:rsid w:val="00166A88"/>
    <w:rsid w:val="001679A6"/>
    <w:rsid w:val="00171E80"/>
    <w:rsid w:val="001723D6"/>
    <w:rsid w:val="001724D7"/>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39A5"/>
    <w:rsid w:val="00194598"/>
    <w:rsid w:val="001954C8"/>
    <w:rsid w:val="00195F24"/>
    <w:rsid w:val="00196487"/>
    <w:rsid w:val="00196B1D"/>
    <w:rsid w:val="00196F14"/>
    <w:rsid w:val="001A070B"/>
    <w:rsid w:val="001A081D"/>
    <w:rsid w:val="001A1E6B"/>
    <w:rsid w:val="001A23A6"/>
    <w:rsid w:val="001A2579"/>
    <w:rsid w:val="001A2F72"/>
    <w:rsid w:val="001A3FEC"/>
    <w:rsid w:val="001A424D"/>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6FCF"/>
    <w:rsid w:val="001C07C6"/>
    <w:rsid w:val="001C0849"/>
    <w:rsid w:val="001C1570"/>
    <w:rsid w:val="001C27A8"/>
    <w:rsid w:val="001C3D83"/>
    <w:rsid w:val="001C3F6C"/>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F0335"/>
    <w:rsid w:val="001F0371"/>
    <w:rsid w:val="001F0B18"/>
    <w:rsid w:val="001F0F81"/>
    <w:rsid w:val="001F195F"/>
    <w:rsid w:val="001F1DF0"/>
    <w:rsid w:val="001F1DF7"/>
    <w:rsid w:val="001F2926"/>
    <w:rsid w:val="001F3237"/>
    <w:rsid w:val="001F386B"/>
    <w:rsid w:val="001F5834"/>
    <w:rsid w:val="001F5FDE"/>
    <w:rsid w:val="001F6578"/>
    <w:rsid w:val="001F760C"/>
    <w:rsid w:val="001F7821"/>
    <w:rsid w:val="002004DB"/>
    <w:rsid w:val="00200B3B"/>
    <w:rsid w:val="002017CB"/>
    <w:rsid w:val="00201DA0"/>
    <w:rsid w:val="00201F2E"/>
    <w:rsid w:val="00202F4D"/>
    <w:rsid w:val="002032CE"/>
    <w:rsid w:val="0020385D"/>
    <w:rsid w:val="00203917"/>
    <w:rsid w:val="002046BF"/>
    <w:rsid w:val="002047CE"/>
    <w:rsid w:val="00204930"/>
    <w:rsid w:val="00204B03"/>
    <w:rsid w:val="00204E53"/>
    <w:rsid w:val="00204EEA"/>
    <w:rsid w:val="00205689"/>
    <w:rsid w:val="0020591A"/>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462"/>
    <w:rsid w:val="00214DC7"/>
    <w:rsid w:val="002166CE"/>
    <w:rsid w:val="00216747"/>
    <w:rsid w:val="00217344"/>
    <w:rsid w:val="00217710"/>
    <w:rsid w:val="00217A51"/>
    <w:rsid w:val="00220ACB"/>
    <w:rsid w:val="00220C7C"/>
    <w:rsid w:val="00221873"/>
    <w:rsid w:val="002218FE"/>
    <w:rsid w:val="00221C7B"/>
    <w:rsid w:val="0022247D"/>
    <w:rsid w:val="00224014"/>
    <w:rsid w:val="002240AB"/>
    <w:rsid w:val="002250D8"/>
    <w:rsid w:val="0022515E"/>
    <w:rsid w:val="002252CD"/>
    <w:rsid w:val="00226412"/>
    <w:rsid w:val="00226D65"/>
    <w:rsid w:val="002273AD"/>
    <w:rsid w:val="0022770A"/>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C6"/>
    <w:rsid w:val="00265A4B"/>
    <w:rsid w:val="00265D18"/>
    <w:rsid w:val="00265FD8"/>
    <w:rsid w:val="00266522"/>
    <w:rsid w:val="002665A4"/>
    <w:rsid w:val="00266FCE"/>
    <w:rsid w:val="002674D5"/>
    <w:rsid w:val="0027052A"/>
    <w:rsid w:val="00270D59"/>
    <w:rsid w:val="002716CA"/>
    <w:rsid w:val="00271DF6"/>
    <w:rsid w:val="0027256A"/>
    <w:rsid w:val="0027306D"/>
    <w:rsid w:val="002737E0"/>
    <w:rsid w:val="00273A88"/>
    <w:rsid w:val="00273B4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6CDB"/>
    <w:rsid w:val="0028726A"/>
    <w:rsid w:val="002909B4"/>
    <w:rsid w:val="0029127F"/>
    <w:rsid w:val="00291919"/>
    <w:rsid w:val="00291EFF"/>
    <w:rsid w:val="002926D4"/>
    <w:rsid w:val="00292A46"/>
    <w:rsid w:val="00293527"/>
    <w:rsid w:val="00293A25"/>
    <w:rsid w:val="00293A76"/>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65D"/>
    <w:rsid w:val="002A6730"/>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4FA1"/>
    <w:rsid w:val="002C605B"/>
    <w:rsid w:val="002C6CF7"/>
    <w:rsid w:val="002C7037"/>
    <w:rsid w:val="002D02FE"/>
    <w:rsid w:val="002D156F"/>
    <w:rsid w:val="002D1961"/>
    <w:rsid w:val="002D1AAA"/>
    <w:rsid w:val="002D207D"/>
    <w:rsid w:val="002D20E8"/>
    <w:rsid w:val="002D236D"/>
    <w:rsid w:val="002D3C61"/>
    <w:rsid w:val="002D4250"/>
    <w:rsid w:val="002D4575"/>
    <w:rsid w:val="002D4EEB"/>
    <w:rsid w:val="002D52CC"/>
    <w:rsid w:val="002D5580"/>
    <w:rsid w:val="002D5CF0"/>
    <w:rsid w:val="002D601F"/>
    <w:rsid w:val="002D60D3"/>
    <w:rsid w:val="002D6A4F"/>
    <w:rsid w:val="002D7D70"/>
    <w:rsid w:val="002E069D"/>
    <w:rsid w:val="002E0768"/>
    <w:rsid w:val="002E07CB"/>
    <w:rsid w:val="002E0877"/>
    <w:rsid w:val="002E3165"/>
    <w:rsid w:val="002E399F"/>
    <w:rsid w:val="002E3D9E"/>
    <w:rsid w:val="002E3ED1"/>
    <w:rsid w:val="002E413F"/>
    <w:rsid w:val="002E4305"/>
    <w:rsid w:val="002E51EC"/>
    <w:rsid w:val="002E530A"/>
    <w:rsid w:val="002E531D"/>
    <w:rsid w:val="002E5BF4"/>
    <w:rsid w:val="002E5FDA"/>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CC0"/>
    <w:rsid w:val="00326507"/>
    <w:rsid w:val="003267C8"/>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5FD"/>
    <w:rsid w:val="00375987"/>
    <w:rsid w:val="00375D38"/>
    <w:rsid w:val="00375E5E"/>
    <w:rsid w:val="00375FD2"/>
    <w:rsid w:val="003760B7"/>
    <w:rsid w:val="00376924"/>
    <w:rsid w:val="00376A9D"/>
    <w:rsid w:val="00376F24"/>
    <w:rsid w:val="00377627"/>
    <w:rsid w:val="00377976"/>
    <w:rsid w:val="003802B8"/>
    <w:rsid w:val="00380721"/>
    <w:rsid w:val="00380AEB"/>
    <w:rsid w:val="00381658"/>
    <w:rsid w:val="00381E92"/>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7720"/>
    <w:rsid w:val="003D7F8E"/>
    <w:rsid w:val="003E01D5"/>
    <w:rsid w:val="003E029A"/>
    <w:rsid w:val="003E077D"/>
    <w:rsid w:val="003E0A5B"/>
    <w:rsid w:val="003E1421"/>
    <w:rsid w:val="003E194D"/>
    <w:rsid w:val="003E1BE2"/>
    <w:rsid w:val="003E1D73"/>
    <w:rsid w:val="003E1D9D"/>
    <w:rsid w:val="003E1FF9"/>
    <w:rsid w:val="003E2931"/>
    <w:rsid w:val="003E3996"/>
    <w:rsid w:val="003E3B26"/>
    <w:rsid w:val="003E3FD0"/>
    <w:rsid w:val="003E40A7"/>
    <w:rsid w:val="003E4184"/>
    <w:rsid w:val="003E4A66"/>
    <w:rsid w:val="003E5D5B"/>
    <w:rsid w:val="003E6971"/>
    <w:rsid w:val="003E6EFE"/>
    <w:rsid w:val="003E7802"/>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F2F"/>
    <w:rsid w:val="0040112D"/>
    <w:rsid w:val="00401B30"/>
    <w:rsid w:val="00401BA5"/>
    <w:rsid w:val="00402941"/>
    <w:rsid w:val="00402BC3"/>
    <w:rsid w:val="00403109"/>
    <w:rsid w:val="0040346A"/>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6F1E"/>
    <w:rsid w:val="0041739A"/>
    <w:rsid w:val="004175B6"/>
    <w:rsid w:val="00417E48"/>
    <w:rsid w:val="00417F33"/>
    <w:rsid w:val="00421AEB"/>
    <w:rsid w:val="00422802"/>
    <w:rsid w:val="004234D0"/>
    <w:rsid w:val="00423B3F"/>
    <w:rsid w:val="00427EAA"/>
    <w:rsid w:val="00431998"/>
    <w:rsid w:val="004320F2"/>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208"/>
    <w:rsid w:val="00443317"/>
    <w:rsid w:val="00443A55"/>
    <w:rsid w:val="00443B50"/>
    <w:rsid w:val="00443B7A"/>
    <w:rsid w:val="00444026"/>
    <w:rsid w:val="00444069"/>
    <w:rsid w:val="004443C5"/>
    <w:rsid w:val="00444E87"/>
    <w:rsid w:val="0044556F"/>
    <w:rsid w:val="0044636C"/>
    <w:rsid w:val="0044660E"/>
    <w:rsid w:val="004466B7"/>
    <w:rsid w:val="00447808"/>
    <w:rsid w:val="00447B76"/>
    <w:rsid w:val="00447FFD"/>
    <w:rsid w:val="004504F0"/>
    <w:rsid w:val="00450C30"/>
    <w:rsid w:val="004521BB"/>
    <w:rsid w:val="00452896"/>
    <w:rsid w:val="00454D73"/>
    <w:rsid w:val="0045525D"/>
    <w:rsid w:val="004553CA"/>
    <w:rsid w:val="0045582A"/>
    <w:rsid w:val="0045669A"/>
    <w:rsid w:val="00456B02"/>
    <w:rsid w:val="00457745"/>
    <w:rsid w:val="00460CA5"/>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2FA"/>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A49"/>
    <w:rsid w:val="004B6D52"/>
    <w:rsid w:val="004B7B69"/>
    <w:rsid w:val="004C17D2"/>
    <w:rsid w:val="004C1D9B"/>
    <w:rsid w:val="004C217A"/>
    <w:rsid w:val="004C3205"/>
    <w:rsid w:val="004C3803"/>
    <w:rsid w:val="004C5CF3"/>
    <w:rsid w:val="004C78E7"/>
    <w:rsid w:val="004D0281"/>
    <w:rsid w:val="004D0297"/>
    <w:rsid w:val="004D07E4"/>
    <w:rsid w:val="004D0AE2"/>
    <w:rsid w:val="004D0EA7"/>
    <w:rsid w:val="004D141D"/>
    <w:rsid w:val="004D1746"/>
    <w:rsid w:val="004D1C32"/>
    <w:rsid w:val="004D1E87"/>
    <w:rsid w:val="004D2727"/>
    <w:rsid w:val="004D28BA"/>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352"/>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1D38"/>
    <w:rsid w:val="005422AF"/>
    <w:rsid w:val="00542491"/>
    <w:rsid w:val="00542756"/>
    <w:rsid w:val="00543262"/>
    <w:rsid w:val="00543BAE"/>
    <w:rsid w:val="00544728"/>
    <w:rsid w:val="00544D9F"/>
    <w:rsid w:val="005457B4"/>
    <w:rsid w:val="00545F4E"/>
    <w:rsid w:val="0054752B"/>
    <w:rsid w:val="005500CE"/>
    <w:rsid w:val="00550A62"/>
    <w:rsid w:val="00551887"/>
    <w:rsid w:val="005525A4"/>
    <w:rsid w:val="00552934"/>
    <w:rsid w:val="00552D6E"/>
    <w:rsid w:val="005537E1"/>
    <w:rsid w:val="005537F6"/>
    <w:rsid w:val="00553DFD"/>
    <w:rsid w:val="005544AC"/>
    <w:rsid w:val="00554D44"/>
    <w:rsid w:val="0055623A"/>
    <w:rsid w:val="005563D9"/>
    <w:rsid w:val="00557E3D"/>
    <w:rsid w:val="00561AD9"/>
    <w:rsid w:val="00562EB1"/>
    <w:rsid w:val="0056331A"/>
    <w:rsid w:val="005639B0"/>
    <w:rsid w:val="005646FC"/>
    <w:rsid w:val="00564909"/>
    <w:rsid w:val="0056625A"/>
    <w:rsid w:val="00566D4F"/>
    <w:rsid w:val="00567040"/>
    <w:rsid w:val="005672B4"/>
    <w:rsid w:val="00567893"/>
    <w:rsid w:val="00567BD7"/>
    <w:rsid w:val="005716B8"/>
    <w:rsid w:val="00571702"/>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91A"/>
    <w:rsid w:val="005D1A14"/>
    <w:rsid w:val="005D1ACD"/>
    <w:rsid w:val="005D1AD9"/>
    <w:rsid w:val="005D26DF"/>
    <w:rsid w:val="005D27D0"/>
    <w:rsid w:val="005D2DA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00B"/>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590C"/>
    <w:rsid w:val="005F68FA"/>
    <w:rsid w:val="005F696C"/>
    <w:rsid w:val="005F7C1D"/>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337"/>
    <w:rsid w:val="00637A32"/>
    <w:rsid w:val="00637DAB"/>
    <w:rsid w:val="0064146A"/>
    <w:rsid w:val="006417C7"/>
    <w:rsid w:val="00642172"/>
    <w:rsid w:val="0064267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061"/>
    <w:rsid w:val="00671A82"/>
    <w:rsid w:val="0067389F"/>
    <w:rsid w:val="00673BD3"/>
    <w:rsid w:val="00673D0A"/>
    <w:rsid w:val="00675740"/>
    <w:rsid w:val="0067579A"/>
    <w:rsid w:val="00675CA2"/>
    <w:rsid w:val="00676178"/>
    <w:rsid w:val="00677658"/>
    <w:rsid w:val="00681F45"/>
    <w:rsid w:val="00682E8D"/>
    <w:rsid w:val="00685962"/>
    <w:rsid w:val="00685A30"/>
    <w:rsid w:val="00685C48"/>
    <w:rsid w:val="00686472"/>
    <w:rsid w:val="00687E34"/>
    <w:rsid w:val="0069036C"/>
    <w:rsid w:val="006906E8"/>
    <w:rsid w:val="00691009"/>
    <w:rsid w:val="006912BB"/>
    <w:rsid w:val="0069171B"/>
    <w:rsid w:val="00691B51"/>
    <w:rsid w:val="00692995"/>
    <w:rsid w:val="00692C09"/>
    <w:rsid w:val="00692FA3"/>
    <w:rsid w:val="00693101"/>
    <w:rsid w:val="00693C4E"/>
    <w:rsid w:val="006953B6"/>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680"/>
    <w:rsid w:val="006C2B56"/>
    <w:rsid w:val="006C2F98"/>
    <w:rsid w:val="006C3115"/>
    <w:rsid w:val="006C47F0"/>
    <w:rsid w:val="006C679A"/>
    <w:rsid w:val="006C713E"/>
    <w:rsid w:val="006C7FD7"/>
    <w:rsid w:val="006D0B02"/>
    <w:rsid w:val="006D0D6F"/>
    <w:rsid w:val="006D0E83"/>
    <w:rsid w:val="006D1826"/>
    <w:rsid w:val="006D1BA0"/>
    <w:rsid w:val="006D2DF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694"/>
    <w:rsid w:val="006E732A"/>
    <w:rsid w:val="006E73AC"/>
    <w:rsid w:val="006E7900"/>
    <w:rsid w:val="006E7947"/>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184"/>
    <w:rsid w:val="00705492"/>
    <w:rsid w:val="00705706"/>
    <w:rsid w:val="00706B05"/>
    <w:rsid w:val="007072C5"/>
    <w:rsid w:val="0070731F"/>
    <w:rsid w:val="00707B86"/>
    <w:rsid w:val="007105FF"/>
    <w:rsid w:val="007122CD"/>
    <w:rsid w:val="00712311"/>
    <w:rsid w:val="00712DB8"/>
    <w:rsid w:val="007131F4"/>
    <w:rsid w:val="0071374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587C"/>
    <w:rsid w:val="00725ED3"/>
    <w:rsid w:val="00731BD1"/>
    <w:rsid w:val="00731D26"/>
    <w:rsid w:val="00732678"/>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39E"/>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FAF"/>
    <w:rsid w:val="00776E6C"/>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2D8A"/>
    <w:rsid w:val="007B3697"/>
    <w:rsid w:val="007B36E4"/>
    <w:rsid w:val="007B37A7"/>
    <w:rsid w:val="007B3F5F"/>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4DBD"/>
    <w:rsid w:val="0081568C"/>
    <w:rsid w:val="00816505"/>
    <w:rsid w:val="0081671C"/>
    <w:rsid w:val="00816D95"/>
    <w:rsid w:val="0081738C"/>
    <w:rsid w:val="00820257"/>
    <w:rsid w:val="0082102B"/>
    <w:rsid w:val="00821921"/>
    <w:rsid w:val="008223F5"/>
    <w:rsid w:val="00822942"/>
    <w:rsid w:val="008229D3"/>
    <w:rsid w:val="00822E50"/>
    <w:rsid w:val="0082440E"/>
    <w:rsid w:val="00824F68"/>
    <w:rsid w:val="008258A1"/>
    <w:rsid w:val="00825AAE"/>
    <w:rsid w:val="00825B68"/>
    <w:rsid w:val="00826193"/>
    <w:rsid w:val="008264EB"/>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4E0"/>
    <w:rsid w:val="00850570"/>
    <w:rsid w:val="00850857"/>
    <w:rsid w:val="008510F1"/>
    <w:rsid w:val="0085236E"/>
    <w:rsid w:val="00852545"/>
    <w:rsid w:val="00853052"/>
    <w:rsid w:val="00853289"/>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90F86"/>
    <w:rsid w:val="008916DE"/>
    <w:rsid w:val="00892068"/>
    <w:rsid w:val="008920F8"/>
    <w:rsid w:val="00892B95"/>
    <w:rsid w:val="00892D4A"/>
    <w:rsid w:val="00893487"/>
    <w:rsid w:val="00893F09"/>
    <w:rsid w:val="00895E05"/>
    <w:rsid w:val="00895E2E"/>
    <w:rsid w:val="00896212"/>
    <w:rsid w:val="0089622B"/>
    <w:rsid w:val="008963C1"/>
    <w:rsid w:val="00896485"/>
    <w:rsid w:val="00896AAF"/>
    <w:rsid w:val="00897EBC"/>
    <w:rsid w:val="008A099A"/>
    <w:rsid w:val="008A0AF2"/>
    <w:rsid w:val="008A120F"/>
    <w:rsid w:val="008A1E8D"/>
    <w:rsid w:val="008A24AF"/>
    <w:rsid w:val="008A24FA"/>
    <w:rsid w:val="008A3366"/>
    <w:rsid w:val="008A345D"/>
    <w:rsid w:val="008A3C60"/>
    <w:rsid w:val="008A3D03"/>
    <w:rsid w:val="008A4DA3"/>
    <w:rsid w:val="008A5CEA"/>
    <w:rsid w:val="008A6BAB"/>
    <w:rsid w:val="008A6BF1"/>
    <w:rsid w:val="008A70A4"/>
    <w:rsid w:val="008A7905"/>
    <w:rsid w:val="008B0198"/>
    <w:rsid w:val="008B0507"/>
    <w:rsid w:val="008B069D"/>
    <w:rsid w:val="008B115B"/>
    <w:rsid w:val="008B1233"/>
    <w:rsid w:val="008B12AF"/>
    <w:rsid w:val="008B1605"/>
    <w:rsid w:val="008B1E2E"/>
    <w:rsid w:val="008B4DB1"/>
    <w:rsid w:val="008B4FDA"/>
    <w:rsid w:val="008B6827"/>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5CB"/>
    <w:rsid w:val="008D68DB"/>
    <w:rsid w:val="008D6A46"/>
    <w:rsid w:val="008D77B2"/>
    <w:rsid w:val="008D7FF8"/>
    <w:rsid w:val="008E00F2"/>
    <w:rsid w:val="008E1FEB"/>
    <w:rsid w:val="008E24DC"/>
    <w:rsid w:val="008E3117"/>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2CEF"/>
    <w:rsid w:val="008F527F"/>
    <w:rsid w:val="008F6B74"/>
    <w:rsid w:val="008F6E46"/>
    <w:rsid w:val="00900B54"/>
    <w:rsid w:val="00902D0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71B9"/>
    <w:rsid w:val="009775DB"/>
    <w:rsid w:val="00980234"/>
    <w:rsid w:val="00981214"/>
    <w:rsid w:val="009813C4"/>
    <w:rsid w:val="00981540"/>
    <w:rsid w:val="009817A7"/>
    <w:rsid w:val="0098244A"/>
    <w:rsid w:val="00983AF5"/>
    <w:rsid w:val="00984456"/>
    <w:rsid w:val="00984886"/>
    <w:rsid w:val="00984BDB"/>
    <w:rsid w:val="00985291"/>
    <w:rsid w:val="00985BFF"/>
    <w:rsid w:val="009865B0"/>
    <w:rsid w:val="009870A7"/>
    <w:rsid w:val="009873F3"/>
    <w:rsid w:val="00987943"/>
    <w:rsid w:val="00987E76"/>
    <w:rsid w:val="00987F2E"/>
    <w:rsid w:val="00990375"/>
    <w:rsid w:val="00990561"/>
    <w:rsid w:val="00990C42"/>
    <w:rsid w:val="00990E5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171D"/>
    <w:rsid w:val="009A172A"/>
    <w:rsid w:val="009A2838"/>
    <w:rsid w:val="009A2FDE"/>
    <w:rsid w:val="009A44C8"/>
    <w:rsid w:val="009A4968"/>
    <w:rsid w:val="009A5190"/>
    <w:rsid w:val="009A73D5"/>
    <w:rsid w:val="009A796C"/>
    <w:rsid w:val="009B0273"/>
    <w:rsid w:val="009B0824"/>
    <w:rsid w:val="009B0DA1"/>
    <w:rsid w:val="009B127B"/>
    <w:rsid w:val="009B13C3"/>
    <w:rsid w:val="009B189F"/>
    <w:rsid w:val="009B18AF"/>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158E"/>
    <w:rsid w:val="009D180E"/>
    <w:rsid w:val="009D1DC5"/>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E1A"/>
    <w:rsid w:val="00A35FB1"/>
    <w:rsid w:val="00A36591"/>
    <w:rsid w:val="00A37070"/>
    <w:rsid w:val="00A4028C"/>
    <w:rsid w:val="00A40446"/>
    <w:rsid w:val="00A412F1"/>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DCE"/>
    <w:rsid w:val="00A54944"/>
    <w:rsid w:val="00A5512C"/>
    <w:rsid w:val="00A55E59"/>
    <w:rsid w:val="00A55FEE"/>
    <w:rsid w:val="00A56536"/>
    <w:rsid w:val="00A572D8"/>
    <w:rsid w:val="00A60D60"/>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77CB2"/>
    <w:rsid w:val="00A8081F"/>
    <w:rsid w:val="00A8134C"/>
    <w:rsid w:val="00A81620"/>
    <w:rsid w:val="00A81DD5"/>
    <w:rsid w:val="00A8328A"/>
    <w:rsid w:val="00A86287"/>
    <w:rsid w:val="00A90E28"/>
    <w:rsid w:val="00A90FCD"/>
    <w:rsid w:val="00A911B3"/>
    <w:rsid w:val="00A921FF"/>
    <w:rsid w:val="00A92A32"/>
    <w:rsid w:val="00A93341"/>
    <w:rsid w:val="00A93710"/>
    <w:rsid w:val="00A93C5D"/>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4B0"/>
    <w:rsid w:val="00AC3F2F"/>
    <w:rsid w:val="00AC4337"/>
    <w:rsid w:val="00AC4EAF"/>
    <w:rsid w:val="00AC5807"/>
    <w:rsid w:val="00AC6131"/>
    <w:rsid w:val="00AC6523"/>
    <w:rsid w:val="00AC743C"/>
    <w:rsid w:val="00AC7A2E"/>
    <w:rsid w:val="00AD0BEB"/>
    <w:rsid w:val="00AD11D1"/>
    <w:rsid w:val="00AD1BFE"/>
    <w:rsid w:val="00AD2081"/>
    <w:rsid w:val="00AD305B"/>
    <w:rsid w:val="00AD34C9"/>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DF8"/>
    <w:rsid w:val="00B716B0"/>
    <w:rsid w:val="00B71894"/>
    <w:rsid w:val="00B71D73"/>
    <w:rsid w:val="00B720F8"/>
    <w:rsid w:val="00B73AB8"/>
    <w:rsid w:val="00B73DE0"/>
    <w:rsid w:val="00B744F6"/>
    <w:rsid w:val="00B74B63"/>
    <w:rsid w:val="00B74CB5"/>
    <w:rsid w:val="00B75687"/>
    <w:rsid w:val="00B761BD"/>
    <w:rsid w:val="00B81090"/>
    <w:rsid w:val="00B81AD3"/>
    <w:rsid w:val="00B82A65"/>
    <w:rsid w:val="00B83286"/>
    <w:rsid w:val="00B853BF"/>
    <w:rsid w:val="00B8636F"/>
    <w:rsid w:val="00B86BCB"/>
    <w:rsid w:val="00B86C5F"/>
    <w:rsid w:val="00B9100A"/>
    <w:rsid w:val="00B925B0"/>
    <w:rsid w:val="00B92CA7"/>
    <w:rsid w:val="00B932B8"/>
    <w:rsid w:val="00B941D0"/>
    <w:rsid w:val="00B95FE0"/>
    <w:rsid w:val="00B967A3"/>
    <w:rsid w:val="00B96B73"/>
    <w:rsid w:val="00B975FA"/>
    <w:rsid w:val="00B9778A"/>
    <w:rsid w:val="00B9796D"/>
    <w:rsid w:val="00B97FA8"/>
    <w:rsid w:val="00BA17C2"/>
    <w:rsid w:val="00BA2853"/>
    <w:rsid w:val="00BA3554"/>
    <w:rsid w:val="00BA3D6F"/>
    <w:rsid w:val="00BA3DA1"/>
    <w:rsid w:val="00BA63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432"/>
    <w:rsid w:val="00BC354F"/>
    <w:rsid w:val="00BC3E66"/>
    <w:rsid w:val="00BC4594"/>
    <w:rsid w:val="00BC47C4"/>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72E"/>
    <w:rsid w:val="00BD5F94"/>
    <w:rsid w:val="00BD6BF7"/>
    <w:rsid w:val="00BD72E6"/>
    <w:rsid w:val="00BE01AE"/>
    <w:rsid w:val="00BE1C5E"/>
    <w:rsid w:val="00BE2236"/>
    <w:rsid w:val="00BE2572"/>
    <w:rsid w:val="00BE2855"/>
    <w:rsid w:val="00BE40B1"/>
    <w:rsid w:val="00BE439E"/>
    <w:rsid w:val="00BE45B6"/>
    <w:rsid w:val="00BE5381"/>
    <w:rsid w:val="00BE54A9"/>
    <w:rsid w:val="00BE5525"/>
    <w:rsid w:val="00BE557F"/>
    <w:rsid w:val="00BE6363"/>
    <w:rsid w:val="00BE6F5D"/>
    <w:rsid w:val="00BE7FE1"/>
    <w:rsid w:val="00BF0420"/>
    <w:rsid w:val="00BF0913"/>
    <w:rsid w:val="00BF09F8"/>
    <w:rsid w:val="00BF0BA5"/>
    <w:rsid w:val="00BF0BAA"/>
    <w:rsid w:val="00BF0BF6"/>
    <w:rsid w:val="00BF120B"/>
    <w:rsid w:val="00BF1257"/>
    <w:rsid w:val="00BF1D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7A1"/>
    <w:rsid w:val="00C2151D"/>
    <w:rsid w:val="00C22421"/>
    <w:rsid w:val="00C22EC0"/>
    <w:rsid w:val="00C232E0"/>
    <w:rsid w:val="00C23B1B"/>
    <w:rsid w:val="00C23D48"/>
    <w:rsid w:val="00C23F1D"/>
    <w:rsid w:val="00C24256"/>
    <w:rsid w:val="00C24CA6"/>
    <w:rsid w:val="00C256E1"/>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3310"/>
    <w:rsid w:val="00CA4510"/>
    <w:rsid w:val="00CA485E"/>
    <w:rsid w:val="00CA4AB2"/>
    <w:rsid w:val="00CA50F5"/>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449"/>
    <w:rsid w:val="00CB68EF"/>
    <w:rsid w:val="00CB759C"/>
    <w:rsid w:val="00CB79A4"/>
    <w:rsid w:val="00CC0326"/>
    <w:rsid w:val="00CC06D9"/>
    <w:rsid w:val="00CC0A8D"/>
    <w:rsid w:val="00CC1CF1"/>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D95"/>
    <w:rsid w:val="00CE10B2"/>
    <w:rsid w:val="00CE2264"/>
    <w:rsid w:val="00CE2382"/>
    <w:rsid w:val="00CE3C86"/>
    <w:rsid w:val="00CE4D1D"/>
    <w:rsid w:val="00CE4E83"/>
    <w:rsid w:val="00CE56FD"/>
    <w:rsid w:val="00CE5FB2"/>
    <w:rsid w:val="00CE70C4"/>
    <w:rsid w:val="00CE7B83"/>
    <w:rsid w:val="00CE7BF1"/>
    <w:rsid w:val="00CF0D0D"/>
    <w:rsid w:val="00CF1653"/>
    <w:rsid w:val="00CF1742"/>
    <w:rsid w:val="00CF2304"/>
    <w:rsid w:val="00CF2692"/>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573"/>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A1C"/>
    <w:rsid w:val="00D54E6F"/>
    <w:rsid w:val="00D5541F"/>
    <w:rsid w:val="00D5674E"/>
    <w:rsid w:val="00D56D2A"/>
    <w:rsid w:val="00D57126"/>
    <w:rsid w:val="00D57531"/>
    <w:rsid w:val="00D57A69"/>
    <w:rsid w:val="00D60E8B"/>
    <w:rsid w:val="00D612BC"/>
    <w:rsid w:val="00D61D87"/>
    <w:rsid w:val="00D62855"/>
    <w:rsid w:val="00D62C0F"/>
    <w:rsid w:val="00D659B3"/>
    <w:rsid w:val="00D65BF2"/>
    <w:rsid w:val="00D65E0F"/>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8B9"/>
    <w:rsid w:val="00D8792E"/>
    <w:rsid w:val="00D87B1D"/>
    <w:rsid w:val="00D87FA7"/>
    <w:rsid w:val="00D90640"/>
    <w:rsid w:val="00D91C7E"/>
    <w:rsid w:val="00D927EB"/>
    <w:rsid w:val="00D937E5"/>
    <w:rsid w:val="00D93B78"/>
    <w:rsid w:val="00D94B16"/>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BC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30CC"/>
    <w:rsid w:val="00DC5332"/>
    <w:rsid w:val="00DC567F"/>
    <w:rsid w:val="00DC59F5"/>
    <w:rsid w:val="00DC619D"/>
    <w:rsid w:val="00DC64B5"/>
    <w:rsid w:val="00DC6FEB"/>
    <w:rsid w:val="00DC765A"/>
    <w:rsid w:val="00DC769E"/>
    <w:rsid w:val="00DD0158"/>
    <w:rsid w:val="00DD06E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A78"/>
    <w:rsid w:val="00DE5B89"/>
    <w:rsid w:val="00DE65EA"/>
    <w:rsid w:val="00DE7706"/>
    <w:rsid w:val="00DE7753"/>
    <w:rsid w:val="00DE7F8F"/>
    <w:rsid w:val="00DF09E7"/>
    <w:rsid w:val="00DF0ADE"/>
    <w:rsid w:val="00DF0BD2"/>
    <w:rsid w:val="00DF11C4"/>
    <w:rsid w:val="00DF1625"/>
    <w:rsid w:val="00DF19A1"/>
    <w:rsid w:val="00DF3688"/>
    <w:rsid w:val="00DF4441"/>
    <w:rsid w:val="00DF44E3"/>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6B3B"/>
    <w:rsid w:val="00E17450"/>
    <w:rsid w:val="00E17B7F"/>
    <w:rsid w:val="00E20011"/>
    <w:rsid w:val="00E207EB"/>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65B7"/>
    <w:rsid w:val="00E767AB"/>
    <w:rsid w:val="00E77AD7"/>
    <w:rsid w:val="00E77EEE"/>
    <w:rsid w:val="00E805B6"/>
    <w:rsid w:val="00E81D32"/>
    <w:rsid w:val="00E84171"/>
    <w:rsid w:val="00E8425F"/>
    <w:rsid w:val="00E84F82"/>
    <w:rsid w:val="00E8513D"/>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83C"/>
    <w:rsid w:val="00EA7C34"/>
    <w:rsid w:val="00EA7CA6"/>
    <w:rsid w:val="00EA7FA5"/>
    <w:rsid w:val="00EB0B3D"/>
    <w:rsid w:val="00EB1116"/>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5A94"/>
    <w:rsid w:val="00EC5C4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6CB"/>
    <w:rsid w:val="00F67946"/>
    <w:rsid w:val="00F67CD4"/>
    <w:rsid w:val="00F70E55"/>
    <w:rsid w:val="00F71F29"/>
    <w:rsid w:val="00F7342A"/>
    <w:rsid w:val="00F73CAB"/>
    <w:rsid w:val="00F73D43"/>
    <w:rsid w:val="00F73D7F"/>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54E8"/>
    <w:rsid w:val="00F95BB0"/>
    <w:rsid w:val="00F95E94"/>
    <w:rsid w:val="00F96993"/>
    <w:rsid w:val="00F97093"/>
    <w:rsid w:val="00F9791A"/>
    <w:rsid w:val="00F97D3E"/>
    <w:rsid w:val="00FA0498"/>
    <w:rsid w:val="00FA0E41"/>
    <w:rsid w:val="00FA2B47"/>
    <w:rsid w:val="00FA2BFA"/>
    <w:rsid w:val="00FA2DBA"/>
    <w:rsid w:val="00FA2F7C"/>
    <w:rsid w:val="00FA2FB6"/>
    <w:rsid w:val="00FA30F2"/>
    <w:rsid w:val="00FA37C3"/>
    <w:rsid w:val="00FA3A9E"/>
    <w:rsid w:val="00FA3D8E"/>
    <w:rsid w:val="00FA409E"/>
    <w:rsid w:val="00FA4725"/>
    <w:rsid w:val="00FA4F9D"/>
    <w:rsid w:val="00FA5CBD"/>
    <w:rsid w:val="00FA6B94"/>
    <w:rsid w:val="00FA6F47"/>
    <w:rsid w:val="00FA7EAA"/>
    <w:rsid w:val="00FB068C"/>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DA5"/>
    <w:rsid w:val="00FD4DBF"/>
    <w:rsid w:val="00FD57B8"/>
    <w:rsid w:val="00FD616A"/>
    <w:rsid w:val="00FD631B"/>
    <w:rsid w:val="00FD7291"/>
    <w:rsid w:val="00FD7772"/>
    <w:rsid w:val="00FD77D8"/>
    <w:rsid w:val="00FE0498"/>
    <w:rsid w:val="00FE0FD2"/>
    <w:rsid w:val="00FE1316"/>
    <w:rsid w:val="00FE1FAB"/>
    <w:rsid w:val="00FE2378"/>
    <w:rsid w:val="00FE2AA4"/>
    <w:rsid w:val="00FE2CFD"/>
    <w:rsid w:val="00FE2DB6"/>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jlqj4b">
    <w:name w:val="jlqj4b"/>
    <w:basedOn w:val="DefaultParagraphFont"/>
    <w:rsid w:val="0074439E"/>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835948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6115332">
      <w:bodyDiv w:val="1"/>
      <w:marLeft w:val="0"/>
      <w:marRight w:val="0"/>
      <w:marTop w:val="0"/>
      <w:marBottom w:val="0"/>
      <w:divBdr>
        <w:top w:val="none" w:sz="0" w:space="0" w:color="auto"/>
        <w:left w:val="none" w:sz="0" w:space="0" w:color="auto"/>
        <w:bottom w:val="none" w:sz="0" w:space="0" w:color="auto"/>
        <w:right w:val="none" w:sz="0" w:space="0" w:color="auto"/>
      </w:divBdr>
    </w:div>
    <w:div w:id="974676790">
      <w:bodyDiv w:val="1"/>
      <w:marLeft w:val="0"/>
      <w:marRight w:val="0"/>
      <w:marTop w:val="0"/>
      <w:marBottom w:val="0"/>
      <w:divBdr>
        <w:top w:val="none" w:sz="0" w:space="0" w:color="auto"/>
        <w:left w:val="none" w:sz="0" w:space="0" w:color="auto"/>
        <w:bottom w:val="none" w:sz="0" w:space="0" w:color="auto"/>
        <w:right w:val="none" w:sz="0" w:space="0" w:color="auto"/>
      </w:divBdr>
    </w:div>
    <w:div w:id="1025328189">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305EA-BE05-4057-88C0-C082DFE9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87</Pages>
  <Words>20362</Words>
  <Characters>116068</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136158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Gigabyte_H81</cp:lastModifiedBy>
  <cp:revision>3</cp:revision>
  <cp:lastPrinted>2018-02-16T07:12:00Z</cp:lastPrinted>
  <dcterms:created xsi:type="dcterms:W3CDTF">2021-11-23T13:30:00Z</dcterms:created>
  <dcterms:modified xsi:type="dcterms:W3CDTF">2021-11-23T13:48:00Z</dcterms:modified>
</cp:coreProperties>
</file>